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Borders>
          <w:top w:color="000080" w:space="0" w:sz="8" w:val="single"/>
          <w:bottom w:color="000080" w:space="0" w:sz="8" w:val="single"/>
          <w:insideH w:color="000080" w:space="0" w:sz="8" w:val="single"/>
        </w:tblBorders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461.0" w:type="dxa"/>
              <w:jc w:val="left"/>
              <w:tblBorders>
                <w:top w:color="000080" w:space="0" w:sz="4" w:val="single"/>
                <w:left w:color="000080" w:space="0" w:sz="4" w:val="single"/>
                <w:bottom w:color="000080" w:space="0" w:sz="4" w:val="single"/>
                <w:insideH w:color="000080" w:space="0" w:sz="4" w:val="single"/>
              </w:tblBorders>
              <w:tblLayout w:type="fixed"/>
              <w:tblLook w:val="0000"/>
            </w:tblPr>
            <w:tblGrid>
              <w:gridCol w:w="4197"/>
              <w:gridCol w:w="5425"/>
              <w:gridCol w:w="4839"/>
              <w:tblGridChange w:id="0">
                <w:tblGrid>
                  <w:gridCol w:w="4197"/>
                  <w:gridCol w:w="5425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II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-202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5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 MATEMATICA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competenza matematica e competenza in scienze, tecnologie e ingegneria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4605.0" w:type="dxa"/>
        <w:jc w:val="left"/>
        <w:tblInd w:w="-246.0" w:type="dxa"/>
        <w:tblBorders>
          <w:top w:color="000080" w:space="0" w:sz="4" w:val="single"/>
          <w:left w:color="000080" w:space="0" w:sz="4" w:val="single"/>
          <w:bottom w:color="000080" w:space="0" w:sz="4" w:val="single"/>
          <w:insideH w:color="000080" w:space="0" w:sz="4" w:val="single"/>
        </w:tblBorders>
        <w:tblLayout w:type="fixed"/>
        <w:tblLook w:val="0000"/>
      </w:tblPr>
      <w:tblGrid>
        <w:gridCol w:w="3405"/>
        <w:gridCol w:w="3675"/>
        <w:gridCol w:w="480"/>
        <w:gridCol w:w="750"/>
        <w:gridCol w:w="1605"/>
        <w:gridCol w:w="1695"/>
        <w:gridCol w:w="1485"/>
        <w:gridCol w:w="1510"/>
        <w:tblGridChange w:id="0">
          <w:tblGrid>
            <w:gridCol w:w="3405"/>
            <w:gridCol w:w="3675"/>
            <w:gridCol w:w="480"/>
            <w:gridCol w:w="750"/>
            <w:gridCol w:w="1605"/>
            <w:gridCol w:w="1695"/>
            <w:gridCol w:w="1485"/>
            <w:gridCol w:w="1510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6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 </w:t>
            </w:r>
          </w:p>
        </w:tc>
      </w:tr>
      <w:tr>
        <w:trPr>
          <w:cantSplit w:val="0"/>
          <w:trHeight w:val="553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spacing w:after="0" w:before="0" w:lineRule="auto"/>
              <w:ind w:left="72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8"/>
              </w:numPr>
              <w:spacing w:after="0" w:before="0" w:lineRule="auto"/>
              <w:ind w:left="720" w:hanging="36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Utilizzare le tecniche e le procedure del calcolo aritmetico scritto e mentale con i numeri naturali entro il 100, anche con riferimento a contesti reali.</w:t>
            </w:r>
          </w:p>
          <w:p w:rsidR="00000000" w:rsidDel="00000000" w:rsidP="00000000" w:rsidRDefault="00000000" w:rsidRPr="00000000" w14:paraId="0000001A">
            <w:pPr>
              <w:spacing w:after="0" w:before="0" w:lineRule="auto"/>
              <w:ind w:left="72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1"/>
              <w:numPr>
                <w:ilvl w:val="0"/>
                <w:numId w:val="8"/>
              </w:numPr>
              <w:shd w:fill="ffffff" w:val="clear"/>
              <w:spacing w:after="0" w:before="0" w:line="240" w:lineRule="auto"/>
              <w:ind w:left="72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Riconoscere e risolvere problemi di vario genere, individuando le strategie appropriate, giustificando il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1"/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      procedimento seguito e                      utilizzando in modo consapevole i linguaggi specifici.</w:t>
            </w:r>
          </w:p>
          <w:p w:rsidR="00000000" w:rsidDel="00000000" w:rsidP="00000000" w:rsidRDefault="00000000" w:rsidRPr="00000000" w14:paraId="0000001D">
            <w:pPr>
              <w:widowControl w:val="1"/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1"/>
              <w:numPr>
                <w:ilvl w:val="0"/>
                <w:numId w:val="9"/>
              </w:numPr>
              <w:shd w:fill="ffffff" w:val="clear"/>
              <w:spacing w:after="0" w:before="0" w:line="240" w:lineRule="auto"/>
              <w:ind w:left="720" w:hanging="360"/>
              <w:jc w:val="left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Sapersi orientare nello spazio.</w:t>
            </w:r>
          </w:p>
          <w:p w:rsidR="00000000" w:rsidDel="00000000" w:rsidP="00000000" w:rsidRDefault="00000000" w:rsidRPr="00000000" w14:paraId="0000001F">
            <w:pPr>
              <w:widowControl w:val="1"/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1"/>
              <w:numPr>
                <w:ilvl w:val="0"/>
                <w:numId w:val="9"/>
              </w:numPr>
              <w:shd w:fill="ffffff" w:val="clear"/>
              <w:spacing w:after="0" w:before="0" w:line="240" w:lineRule="auto"/>
              <w:ind w:left="720" w:hanging="360"/>
              <w:jc w:val="left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Riconoscere e rappresentare forme del piano e dello spazio che si trovano in natura o che sono state create dall'uomo.</w:t>
            </w:r>
          </w:p>
          <w:p w:rsidR="00000000" w:rsidDel="00000000" w:rsidP="00000000" w:rsidRDefault="00000000" w:rsidRPr="00000000" w14:paraId="00000021">
            <w:pPr>
              <w:widowControl w:val="1"/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1"/>
              <w:numPr>
                <w:ilvl w:val="0"/>
                <w:numId w:val="9"/>
              </w:numPr>
              <w:shd w:fill="ffffff" w:val="clear"/>
              <w:spacing w:after="0" w:before="0" w:line="240" w:lineRule="auto"/>
              <w:ind w:left="720" w:hanging="360"/>
              <w:jc w:val="left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Descrivere, denominare e classificare figure in base a caratteristiche geometriche determinandone  misure. </w:t>
            </w:r>
          </w:p>
          <w:p w:rsidR="00000000" w:rsidDel="00000000" w:rsidP="00000000" w:rsidRDefault="00000000" w:rsidRPr="00000000" w14:paraId="00000023">
            <w:pPr>
              <w:widowControl w:val="1"/>
              <w:numPr>
                <w:ilvl w:val="0"/>
                <w:numId w:val="9"/>
              </w:numPr>
              <w:shd w:fill="ffffff" w:val="clear"/>
              <w:spacing w:after="0" w:before="0" w:line="240" w:lineRule="auto"/>
              <w:ind w:left="720" w:hanging="360"/>
              <w:jc w:val="left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                                Individuare e rappresentare dati con semplici grafici e tabelle.</w:t>
            </w:r>
          </w:p>
          <w:p w:rsidR="00000000" w:rsidDel="00000000" w:rsidP="00000000" w:rsidRDefault="00000000" w:rsidRPr="00000000" w14:paraId="00000024">
            <w:pPr>
              <w:widowControl w:val="1"/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1"/>
              <w:numPr>
                <w:ilvl w:val="0"/>
                <w:numId w:val="9"/>
              </w:numPr>
              <w:shd w:fill="ffffff" w:val="clear"/>
              <w:spacing w:after="0" w:before="0" w:line="240" w:lineRule="auto"/>
              <w:ind w:left="720" w:hanging="360"/>
              <w:jc w:val="left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Ricavare informazioni anche da dati rappresentati in tabelle e grafici.</w:t>
            </w:r>
          </w:p>
          <w:p w:rsidR="00000000" w:rsidDel="00000000" w:rsidP="00000000" w:rsidRDefault="00000000" w:rsidRPr="00000000" w14:paraId="00000026">
            <w:pPr>
              <w:rPr>
                <w:sz w:val="46"/>
                <w:szCs w:val="46"/>
                <w:rPrChange w:author="Assunta Sedia" w:id="1" w:date="2023-02-10T20:07:22Z">
                  <w:rPr/>
                </w:rPrChange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9"/>
              </w:numPr>
              <w:ind w:left="72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Addizioni e sottrazioni sulla linea dei numeri. </w:t>
            </w:r>
          </w:p>
          <w:p w:rsidR="00000000" w:rsidDel="00000000" w:rsidP="00000000" w:rsidRDefault="00000000" w:rsidRPr="00000000" w14:paraId="0000002A">
            <w:pPr>
              <w:ind w:left="72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9"/>
              </w:numPr>
              <w:ind w:left="72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 Addizioni e sottrazioni in riga, in tabella, sulla linea dei numeri.</w:t>
            </w:r>
          </w:p>
          <w:p w:rsidR="00000000" w:rsidDel="00000000" w:rsidP="00000000" w:rsidRDefault="00000000" w:rsidRPr="00000000" w14:paraId="0000002C">
            <w:pPr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9"/>
              </w:numPr>
              <w:ind w:left="720" w:hanging="36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Addizioni e sottrazioni in colonna con e senza il cambio. </w:t>
            </w:r>
          </w:p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9"/>
              </w:numPr>
              <w:ind w:left="720" w:hanging="36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La reciprocità di addizione e sottrazione. </w:t>
            </w:r>
          </w:p>
          <w:p w:rsidR="00000000" w:rsidDel="00000000" w:rsidP="00000000" w:rsidRDefault="00000000" w:rsidRPr="00000000" w14:paraId="00000030">
            <w:pPr>
              <w:ind w:left="72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9"/>
              </w:numPr>
              <w:ind w:left="720" w:hanging="36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Valore e uso dello zero nell’addizione e nella sottrazione.</w:t>
            </w:r>
          </w:p>
          <w:p w:rsidR="00000000" w:rsidDel="00000000" w:rsidP="00000000" w:rsidRDefault="00000000" w:rsidRPr="00000000" w14:paraId="00000032">
            <w:pPr>
              <w:ind w:left="72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9"/>
              </w:numPr>
              <w:ind w:left="720" w:hanging="36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 La moltiplicazione come addizione ripetuta, schieramento, prodotto cartesiano. </w:t>
            </w:r>
          </w:p>
          <w:p w:rsidR="00000000" w:rsidDel="00000000" w:rsidP="00000000" w:rsidRDefault="00000000" w:rsidRPr="00000000" w14:paraId="00000034">
            <w:pPr>
              <w:ind w:left="72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ind w:left="72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Tabella della moltiplicazione Memorizzazione delle tabelline. </w:t>
            </w:r>
          </w:p>
          <w:p w:rsidR="00000000" w:rsidDel="00000000" w:rsidP="00000000" w:rsidRDefault="00000000" w:rsidRPr="00000000" w14:paraId="00000036">
            <w:pPr>
              <w:ind w:left="72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9"/>
              </w:numPr>
              <w:ind w:left="720" w:hanging="36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La moltiplicazione in colonna con il moltiplicatore a una cifra. </w:t>
            </w:r>
          </w:p>
          <w:p w:rsidR="00000000" w:rsidDel="00000000" w:rsidP="00000000" w:rsidRDefault="00000000" w:rsidRPr="00000000" w14:paraId="00000038">
            <w:pPr>
              <w:ind w:left="72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9"/>
              </w:numPr>
              <w:ind w:left="720" w:hanging="36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Divisione come raggruppamento e distribuzione </w:t>
            </w:r>
          </w:p>
          <w:p w:rsidR="00000000" w:rsidDel="00000000" w:rsidP="00000000" w:rsidRDefault="00000000" w:rsidRPr="00000000" w14:paraId="0000003A">
            <w:pPr>
              <w:ind w:left="72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ind w:left="72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9"/>
              </w:numPr>
              <w:ind w:left="720" w:hanging="36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Il doppio e il  triplo.</w:t>
            </w:r>
          </w:p>
          <w:p w:rsidR="00000000" w:rsidDel="00000000" w:rsidP="00000000" w:rsidRDefault="00000000" w:rsidRPr="00000000" w14:paraId="0000003D">
            <w:pPr>
              <w:ind w:left="72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ind w:left="72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numeri pari e numeri dispari.</w:t>
            </w:r>
          </w:p>
          <w:p w:rsidR="00000000" w:rsidDel="00000000" w:rsidP="00000000" w:rsidRDefault="00000000" w:rsidRPr="00000000" w14:paraId="00000040">
            <w:pPr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numeri ordinali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9"/>
              </w:numPr>
              <w:ind w:left="72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• Confronto di numeri entro il 100 con l’uso dei segni &gt;,&lt; e =. </w:t>
            </w:r>
          </w:p>
          <w:p w:rsidR="00000000" w:rsidDel="00000000" w:rsidP="00000000" w:rsidRDefault="00000000" w:rsidRPr="00000000" w14:paraId="00000046">
            <w:pPr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Numerazioni in senso progressivo e regressivo entro il 100 anche per salti di due, tre .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9"/>
              </w:numP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Raggruppamenti in base 10</w:t>
            </w:r>
          </w:p>
          <w:p w:rsidR="00000000" w:rsidDel="00000000" w:rsidP="00000000" w:rsidRDefault="00000000" w:rsidRPr="00000000" w14:paraId="00000049">
            <w:pPr>
              <w:spacing w:after="120" w:before="0" w:lineRule="auto"/>
              <w:ind w:left="72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9"/>
              </w:numP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I dati informazioni utili alla soluzione di un problema e l'importanza della domanda.</w:t>
            </w:r>
          </w:p>
          <w:p w:rsidR="00000000" w:rsidDel="00000000" w:rsidP="00000000" w:rsidRDefault="00000000" w:rsidRPr="00000000" w14:paraId="0000004B">
            <w:pPr>
              <w:spacing w:after="120" w:before="0" w:lineRule="auto"/>
              <w:ind w:left="72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9"/>
              </w:numP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Dati mancanti e sovrabbondanti.</w:t>
            </w:r>
          </w:p>
          <w:p w:rsidR="00000000" w:rsidDel="00000000" w:rsidP="00000000" w:rsidRDefault="00000000" w:rsidRPr="00000000" w14:paraId="0000004D">
            <w:pPr>
              <w:spacing w:after="120" w:before="0" w:lineRule="auto"/>
              <w:ind w:left="72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9"/>
              </w:numP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Il diagramma nella soluzione di un problema dato. </w:t>
            </w:r>
          </w:p>
          <w:p w:rsidR="00000000" w:rsidDel="00000000" w:rsidP="00000000" w:rsidRDefault="00000000" w:rsidRPr="00000000" w14:paraId="0000004F">
            <w:pPr>
              <w:spacing w:after="120" w:before="0" w:lineRule="auto"/>
              <w:ind w:left="72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9"/>
              </w:numP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Diagrammi di flusso per descrivere le fasi di un procedimento.</w:t>
            </w:r>
          </w:p>
          <w:p w:rsidR="00000000" w:rsidDel="00000000" w:rsidP="00000000" w:rsidRDefault="00000000" w:rsidRPr="00000000" w14:paraId="00000051">
            <w:pPr>
              <w:spacing w:after="120" w:before="0" w:lineRule="auto"/>
              <w:ind w:left="72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9"/>
              </w:numPr>
              <w:ind w:left="720" w:hanging="36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Rappresentazione di situazioni, dati e informazioni, con tabelle, semplici grafici e diagrammi.</w:t>
            </w:r>
          </w:p>
          <w:p w:rsidR="00000000" w:rsidDel="00000000" w:rsidP="00000000" w:rsidRDefault="00000000" w:rsidRPr="00000000" w14:paraId="00000053">
            <w:pPr>
              <w:ind w:left="72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9"/>
              </w:numPr>
              <w:ind w:left="72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 Costruzione di tabelle e istogrammi.  </w:t>
            </w:r>
          </w:p>
          <w:p w:rsidR="00000000" w:rsidDel="00000000" w:rsidP="00000000" w:rsidRDefault="00000000" w:rsidRPr="00000000" w14:paraId="00000055">
            <w:pPr>
              <w:ind w:left="72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9"/>
              </w:numPr>
              <w:ind w:left="72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 I connettivi e/o/non e i quantificatori logici.</w:t>
            </w:r>
          </w:p>
          <w:p w:rsidR="00000000" w:rsidDel="00000000" w:rsidP="00000000" w:rsidRDefault="00000000" w:rsidRPr="00000000" w14:paraId="00000057">
            <w:pPr>
              <w:ind w:left="72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9"/>
              </w:numPr>
              <w:ind w:left="72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I diagrammi (di Eulero-Venn, di Carroll, ad albero…) per rappresentare e interpretare classificazioni.</w:t>
            </w:r>
          </w:p>
          <w:p w:rsidR="00000000" w:rsidDel="00000000" w:rsidP="00000000" w:rsidRDefault="00000000" w:rsidRPr="00000000" w14:paraId="00000059">
            <w:pPr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9"/>
              </w:numPr>
              <w:ind w:left="72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Percorsi, loro descrizione e rappresentazione grafica. </w:t>
            </w:r>
          </w:p>
          <w:p w:rsidR="00000000" w:rsidDel="00000000" w:rsidP="00000000" w:rsidRDefault="00000000" w:rsidRPr="00000000" w14:paraId="0000005B">
            <w:pPr>
              <w:ind w:left="72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10"/>
              </w:numPr>
              <w:ind w:left="72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Vettori di direzione.</w:t>
            </w:r>
          </w:p>
          <w:p w:rsidR="00000000" w:rsidDel="00000000" w:rsidP="00000000" w:rsidRDefault="00000000" w:rsidRPr="00000000" w14:paraId="0000005E">
            <w:pPr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10"/>
              </w:numPr>
              <w:ind w:left="72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 Piano cartesiano.</w:t>
            </w:r>
          </w:p>
          <w:p w:rsidR="00000000" w:rsidDel="00000000" w:rsidP="00000000" w:rsidRDefault="00000000" w:rsidRPr="00000000" w14:paraId="00000061">
            <w:pPr>
              <w:ind w:left="72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tabs>
                <w:tab w:val="left" w:leader="none" w:pos="155"/>
              </w:tabs>
              <w:spacing w:after="12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•    Calcoli con l’euro.</w:t>
            </w:r>
          </w:p>
          <w:p w:rsidR="00000000" w:rsidDel="00000000" w:rsidP="00000000" w:rsidRDefault="00000000" w:rsidRPr="00000000" w14:paraId="00000065">
            <w:pPr>
              <w:tabs>
                <w:tab w:val="left" w:leader="none" w:pos="155"/>
              </w:tabs>
              <w:spacing w:after="12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tabs>
                <w:tab w:val="left" w:leader="none" w:pos="155"/>
              </w:tabs>
              <w:spacing w:after="12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tabs>
                <w:tab w:val="left" w:leader="none" w:pos="155"/>
              </w:tabs>
              <w:spacing w:after="12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• Misura di oggetti di uso quotidiano.</w:t>
            </w:r>
          </w:p>
          <w:p w:rsidR="00000000" w:rsidDel="00000000" w:rsidP="00000000" w:rsidRDefault="00000000" w:rsidRPr="00000000" w14:paraId="00000068">
            <w:pPr>
              <w:tabs>
                <w:tab w:val="left" w:leader="none" w:pos="155"/>
              </w:tabs>
              <w:spacing w:after="12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5"/>
              </w:numPr>
              <w:tabs>
                <w:tab w:val="left" w:leader="none" w:pos="155"/>
              </w:tabs>
              <w:spacing w:after="120" w:before="0" w:line="240" w:lineRule="auto"/>
              <w:ind w:left="72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Misura del tempo e costruzione dell’orologio.</w:t>
            </w:r>
          </w:p>
          <w:p w:rsidR="00000000" w:rsidDel="00000000" w:rsidP="00000000" w:rsidRDefault="00000000" w:rsidRPr="00000000" w14:paraId="0000006A">
            <w:pPr>
              <w:tabs>
                <w:tab w:val="left" w:leader="none" w:pos="155"/>
              </w:tabs>
              <w:spacing w:after="120" w:before="0" w:line="240" w:lineRule="auto"/>
              <w:ind w:left="72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5"/>
              </w:numPr>
              <w:tabs>
                <w:tab w:val="left" w:leader="none" w:pos="155"/>
              </w:tabs>
              <w:spacing w:after="120" w:before="0" w:line="240" w:lineRule="auto"/>
              <w:ind w:left="720" w:hanging="360"/>
              <w:jc w:val="both"/>
              <w:rPr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Linee aperte/chiuse, spezzate/curve. </w:t>
            </w:r>
          </w:p>
          <w:p w:rsidR="00000000" w:rsidDel="00000000" w:rsidP="00000000" w:rsidRDefault="00000000" w:rsidRPr="00000000" w14:paraId="0000006C">
            <w:pPr>
              <w:tabs>
                <w:tab w:val="left" w:leader="none" w:pos="155"/>
              </w:tabs>
              <w:spacing w:after="120" w:before="0" w:line="240" w:lineRule="auto"/>
              <w:ind w:left="72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5"/>
              </w:numPr>
              <w:ind w:left="720" w:hanging="360"/>
              <w:jc w:val="left"/>
              <w:rPr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Confini e regioni.</w:t>
            </w:r>
          </w:p>
          <w:p w:rsidR="00000000" w:rsidDel="00000000" w:rsidP="00000000" w:rsidRDefault="00000000" w:rsidRPr="00000000" w14:paraId="0000006E">
            <w:pPr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5"/>
              </w:numPr>
              <w:ind w:left="720" w:hanging="360"/>
              <w:jc w:val="left"/>
              <w:rPr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Regione interna, esterna, confine.</w:t>
            </w:r>
          </w:p>
          <w:p w:rsidR="00000000" w:rsidDel="00000000" w:rsidP="00000000" w:rsidRDefault="00000000" w:rsidRPr="00000000" w14:paraId="00000070">
            <w:pPr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5"/>
              </w:numPr>
              <w:ind w:left="720" w:hanging="360"/>
              <w:jc w:val="left"/>
              <w:rPr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Figure geometriche solide e piane.</w:t>
            </w:r>
          </w:p>
          <w:p w:rsidR="00000000" w:rsidDel="00000000" w:rsidP="00000000" w:rsidRDefault="00000000" w:rsidRPr="00000000" w14:paraId="00000072">
            <w:pPr>
              <w:ind w:left="72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5"/>
              </w:numPr>
              <w:ind w:left="720" w:hanging="360"/>
              <w:jc w:val="left"/>
              <w:rPr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Semplici simmetrie.</w:t>
            </w:r>
          </w:p>
          <w:p w:rsidR="00000000" w:rsidDel="00000000" w:rsidP="00000000" w:rsidRDefault="00000000" w:rsidRPr="00000000" w14:paraId="00000074">
            <w:pPr>
              <w:ind w:left="72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120" w:before="0" w:line="276" w:lineRule="auto"/>
              <w:ind w:left="720" w:hanging="360"/>
              <w:jc w:val="both"/>
              <w:rPr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 Valutazione della certezza, possibilità o impossibilità del verificarsi di un evento noto.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5"/>
              </w:numPr>
              <w:ind w:left="72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 Assegnazione del valore di verità a semplici enunciati.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ind w:left="72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5"/>
              </w:numPr>
              <w:ind w:left="720" w:hanging="360"/>
              <w:jc w:val="left"/>
              <w:rPr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 Individuazione di relazioni di grandezza fra elementi/figure.</w:t>
            </w:r>
          </w:p>
          <w:p w:rsidR="00000000" w:rsidDel="00000000" w:rsidP="00000000" w:rsidRDefault="00000000" w:rsidRPr="00000000" w14:paraId="00000079">
            <w:pPr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5"/>
              </w:numPr>
              <w:ind w:left="720" w:hanging="360"/>
              <w:jc w:val="left"/>
              <w:rPr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Riordino di grandezze in base ad un criterio dato e viceversa.</w:t>
            </w:r>
          </w:p>
          <w:p w:rsidR="00000000" w:rsidDel="00000000" w:rsidP="00000000" w:rsidRDefault="00000000" w:rsidRPr="00000000" w14:paraId="0000007B">
            <w:pPr>
              <w:ind w:left="72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5"/>
              </w:numPr>
              <w:ind w:left="720" w:hanging="360"/>
              <w:jc w:val="left"/>
              <w:rPr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Valutazione approssimativa di lunghezze, pesi e capacità rispetto ad un campione.</w:t>
            </w:r>
          </w:p>
          <w:p w:rsidR="00000000" w:rsidDel="00000000" w:rsidP="00000000" w:rsidRDefault="00000000" w:rsidRPr="00000000" w14:paraId="0000007E">
            <w:pPr>
              <w:tabs>
                <w:tab w:val="left" w:leader="none" w:pos="155"/>
              </w:tabs>
              <w:spacing w:after="12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tabs>
                <w:tab w:val="left" w:leader="none" w:pos="155"/>
              </w:tabs>
              <w:spacing w:after="120" w:before="0" w:line="240" w:lineRule="auto"/>
              <w:ind w:left="72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0">
            <w:pPr>
              <w:widowControl w:val="1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2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3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4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8">
            <w:pPr>
              <w:widowControl w:val="1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widowControl w:val="1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B">
            <w:pPr>
              <w:widowControl w:val="1"/>
              <w:spacing w:after="0" w:before="0" w:line="240" w:lineRule="auto"/>
              <w:jc w:val="center"/>
              <w:rPr>
                <w:ins w:author="Assunta Sedia" w:id="2" w:date="2023-02-10T19:56:26Z"/>
                <w:rFonts w:ascii="Calibri" w:cs="Calibri" w:eastAsia="Calibri" w:hAnsi="Calibri"/>
                <w:sz w:val="22"/>
                <w:szCs w:val="22"/>
              </w:rPr>
            </w:pPr>
            <w:ins w:author="Assunta Sedia" w:id="2" w:date="2023-02-10T19:56:26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08C">
            <w:pPr>
              <w:widowControl w:val="1"/>
              <w:spacing w:after="0" w:before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ins w:author="Assunta Sedia" w:id="2" w:date="2023-02-10T19:56:26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</w:rPr>
                <w:t xml:space="preserve">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D">
            <w:pPr>
              <w:widowControl w:val="1"/>
              <w:spacing w:after="0" w:before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E">
            <w:pPr>
              <w:widowControl w:val="1"/>
              <w:spacing w:after="0" w:before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ins w:author="Assunta Sedia" w:id="3" w:date="2023-02-10T19:56:09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4" w:date="2023-02-10T19:56:09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8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5" w:date="2023-02-10T19:56:41Z"/>
                <w:rFonts w:ascii="Calibri" w:cs="Calibri" w:eastAsia="Calibri" w:hAnsi="Calibri"/>
                <w:sz w:val="28"/>
                <w:szCs w:val="28"/>
                <w:rPrChange w:author="Assunta Sedia" w:id="6" w:date="2023-02-10T19:56:41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5" w:date="2023-02-10T19:56:41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8"/>
                <w:szCs w:val="28"/>
                <w:rPrChange w:author="Assunta Sedia" w:id="6" w:date="2023-02-10T19:56:41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8"/>
                    <w:szCs w:val="28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5" w:date="2023-02-10T19:56:41Z">
              <w:r w:rsidDel="00000000" w:rsidR="00000000" w:rsidRPr="00000000">
                <w:rPr>
                  <w:rFonts w:ascii="Calibri" w:cs="Calibri" w:eastAsia="Calibri" w:hAnsi="Calibri"/>
                  <w:sz w:val="28"/>
                  <w:szCs w:val="28"/>
                  <w:rtl w:val="0"/>
                  <w:rPrChange w:author="Assunta Sedia" w:id="6" w:date="2023-02-10T19:56:41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ins w:author="Assunta Sedia" w:id="7" w:date="2023-02-10T19:57:01Z">
              <w:r w:rsidDel="00000000" w:rsidR="00000000" w:rsidRPr="00000000">
                <w:rPr>
                  <w:rFonts w:ascii="Calibri" w:cs="Calibri" w:eastAsia="Calibri" w:hAnsi="Calibri"/>
                  <w:sz w:val="28"/>
                  <w:szCs w:val="28"/>
                  <w:rtl w:val="0"/>
                  <w:rPrChange w:author="Assunta Sedia" w:id="8" w:date="2023-02-10T19:57:01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         X</w:t>
              </w:r>
            </w:ins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ns w:author="Assunta Sedia" w:id="9" w:date="2023-02-10T19:57:26Z"/>
                <w:rFonts w:ascii="Calibri" w:cs="Calibri" w:eastAsia="Calibri" w:hAnsi="Calibri"/>
                <w:sz w:val="28"/>
                <w:szCs w:val="28"/>
                <w:rPrChange w:author="Assunta Sedia" w:id="10" w:date="2023-02-10T19:57:26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9" w:date="2023-02-10T19:57:26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  <w:rPrChange w:author="Assunta Sedia" w:id="10" w:date="2023-02-10T19:57:26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8"/>
                    <w:szCs w:val="28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9" w:date="2023-02-10T19:57:26Z">
              <w:r w:rsidDel="00000000" w:rsidR="00000000" w:rsidRPr="00000000">
                <w:rPr>
                  <w:rFonts w:ascii="Calibri" w:cs="Calibri" w:eastAsia="Calibri" w:hAnsi="Calibri"/>
                  <w:sz w:val="28"/>
                  <w:szCs w:val="28"/>
                  <w:rtl w:val="0"/>
                  <w:rPrChange w:author="Assunta Sedia" w:id="10" w:date="2023-02-10T19:57:26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        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11" w:date="2023-02-10T19:57:38Z"/>
                <w:rFonts w:ascii="Calibri" w:cs="Calibri" w:eastAsia="Calibri" w:hAnsi="Calibri"/>
                <w:sz w:val="22"/>
                <w:szCs w:val="22"/>
                <w:rPrChange w:author="Assunta Sedia" w:id="12" w:date="2023-02-10T19:57:38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11" w:date="2023-02-10T19:57:38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11" w:date="2023-02-10T19:57:38Z"/>
                <w:rFonts w:ascii="Calibri" w:cs="Calibri" w:eastAsia="Calibri" w:hAnsi="Calibri"/>
                <w:sz w:val="22"/>
                <w:szCs w:val="22"/>
                <w:rPrChange w:author="Assunta Sedia" w:id="12" w:date="2023-02-10T19:57:38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11" w:date="2023-02-10T19:57:38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11" w:date="2023-02-10T19:57:38Z"/>
                <w:rFonts w:ascii="Calibri" w:cs="Calibri" w:eastAsia="Calibri" w:hAnsi="Calibri"/>
                <w:sz w:val="22"/>
                <w:szCs w:val="22"/>
                <w:rPrChange w:author="Assunta Sedia" w:id="12" w:date="2023-02-10T19:57:38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11" w:date="2023-02-10T19:57:38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12" w:date="2023-02-10T19:57:38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X</w:t>
              </w:r>
            </w:ins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11" w:date="2023-02-10T19:57:38Z"/>
                <w:rFonts w:ascii="Calibri" w:cs="Calibri" w:eastAsia="Calibri" w:hAnsi="Calibri"/>
                <w:sz w:val="22"/>
                <w:szCs w:val="22"/>
                <w:rPrChange w:author="Assunta Sedia" w:id="12" w:date="2023-02-10T19:57:38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11" w:date="2023-02-10T19:57:38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rPrChange w:author="Assunta Sedia" w:id="12" w:date="2023-02-10T19:57:38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0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13" w:date="2023-02-10T19:57:53Z"/>
                <w:rFonts w:ascii="Calibri" w:cs="Calibri" w:eastAsia="Calibri" w:hAnsi="Calibri"/>
                <w:sz w:val="22"/>
                <w:szCs w:val="22"/>
                <w:rPrChange w:author="Assunta Sedia" w:id="14" w:date="2023-02-10T19:57:53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13" w:date="2023-02-10T19:57:53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13" w:date="2023-02-10T19:57:53Z"/>
                <w:rFonts w:ascii="Calibri" w:cs="Calibri" w:eastAsia="Calibri" w:hAnsi="Calibri"/>
                <w:sz w:val="22"/>
                <w:szCs w:val="22"/>
                <w:rPrChange w:author="Assunta Sedia" w:id="14" w:date="2023-02-10T19:57:53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13" w:date="2023-02-10T19:57:53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rPrChange w:author="Assunta Sedia" w:id="14" w:date="2023-02-10T19:57:53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13" w:date="2023-02-10T19:57:53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14" w:date="2023-02-10T19:57:53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15" w:date="2023-02-10T19:58:03Z"/>
                <w:rFonts w:ascii="Calibri" w:cs="Calibri" w:eastAsia="Calibri" w:hAnsi="Calibri"/>
                <w:sz w:val="22"/>
                <w:szCs w:val="22"/>
                <w:rPrChange w:author="Assunta Sedia" w:id="16" w:date="2023-02-10T19:58:03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15" w:date="2023-02-10T19:58:03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15" w:date="2023-02-10T19:58:03Z"/>
                <w:rFonts w:ascii="Calibri" w:cs="Calibri" w:eastAsia="Calibri" w:hAnsi="Calibri"/>
                <w:sz w:val="22"/>
                <w:szCs w:val="22"/>
                <w:rPrChange w:author="Assunta Sedia" w:id="16" w:date="2023-02-10T19:58:03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15" w:date="2023-02-10T19:58:03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rPrChange w:author="Assunta Sedia" w:id="16" w:date="2023-02-10T19:58:03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15" w:date="2023-02-10T19:58:03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16" w:date="2023-02-10T19:58:03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17" w:date="2023-02-10T19:58:22Z"/>
                <w:rFonts w:ascii="Calibri" w:cs="Calibri" w:eastAsia="Calibri" w:hAnsi="Calibri"/>
                <w:sz w:val="22"/>
                <w:szCs w:val="22"/>
                <w:rPrChange w:author="Assunta Sedia" w:id="18" w:date="2023-02-10T19:58:22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17" w:date="2023-02-10T19:58:22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17" w:date="2023-02-10T19:58:22Z"/>
                <w:rFonts w:ascii="Calibri" w:cs="Calibri" w:eastAsia="Calibri" w:hAnsi="Calibri"/>
                <w:sz w:val="22"/>
                <w:szCs w:val="22"/>
                <w:rPrChange w:author="Assunta Sedia" w:id="18" w:date="2023-02-10T19:58:22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17" w:date="2023-02-10T19:58:22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rPrChange w:author="Assunta Sedia" w:id="18" w:date="2023-02-10T19:58:22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17" w:date="2023-02-10T19:58:22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18" w:date="2023-02-10T19:58:22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4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19" w:date="2023-02-10T19:58:52Z"/>
                <w:rFonts w:ascii="Calibri" w:cs="Calibri" w:eastAsia="Calibri" w:hAnsi="Calibri"/>
                <w:sz w:val="22"/>
                <w:szCs w:val="22"/>
                <w:rPrChange w:author="Assunta Sedia" w:id="20" w:date="2023-02-10T19:58:52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19" w:date="2023-02-10T19:58:52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19" w:date="2023-02-10T19:58:52Z"/>
                <w:rFonts w:ascii="Calibri" w:cs="Calibri" w:eastAsia="Calibri" w:hAnsi="Calibri"/>
                <w:sz w:val="22"/>
                <w:szCs w:val="22"/>
                <w:rPrChange w:author="Assunta Sedia" w:id="20" w:date="2023-02-10T19:58:52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19" w:date="2023-02-10T19:58:52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19" w:date="2023-02-10T19:58:52Z"/>
                <w:rFonts w:ascii="Calibri" w:cs="Calibri" w:eastAsia="Calibri" w:hAnsi="Calibri"/>
                <w:sz w:val="22"/>
                <w:szCs w:val="22"/>
                <w:rPrChange w:author="Assunta Sedia" w:id="20" w:date="2023-02-10T19:58:52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19" w:date="2023-02-10T19:58:52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rPrChange w:author="Assunta Sedia" w:id="20" w:date="2023-02-10T19:58:52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19" w:date="2023-02-10T19:58:52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20" w:date="2023-02-10T19:58:52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21" w:date="2023-02-10T19:59:02Z"/>
                <w:rFonts w:ascii="Calibri" w:cs="Calibri" w:eastAsia="Calibri" w:hAnsi="Calibri"/>
                <w:sz w:val="22"/>
                <w:szCs w:val="22"/>
                <w:rPrChange w:author="Assunta Sedia" w:id="22" w:date="2023-02-10T19:59:02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21" w:date="2023-02-10T19:59:02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21" w:date="2023-02-10T19:59:02Z"/>
                <w:rFonts w:ascii="Calibri" w:cs="Calibri" w:eastAsia="Calibri" w:hAnsi="Calibri"/>
                <w:sz w:val="22"/>
                <w:szCs w:val="22"/>
                <w:rPrChange w:author="Assunta Sedia" w:id="22" w:date="2023-02-10T19:59:02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21" w:date="2023-02-10T19:59:02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21" w:date="2023-02-10T19:59:02Z"/>
                <w:rFonts w:ascii="Calibri" w:cs="Calibri" w:eastAsia="Calibri" w:hAnsi="Calibri"/>
                <w:sz w:val="22"/>
                <w:szCs w:val="22"/>
                <w:rPrChange w:author="Assunta Sedia" w:id="22" w:date="2023-02-10T19:59:02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21" w:date="2023-02-10T19:59:02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rPrChange w:author="Assunta Sedia" w:id="22" w:date="2023-02-10T19:59:02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21" w:date="2023-02-10T19:59:02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22" w:date="2023-02-10T19:59:02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23" w:date="2023-02-10T19:59:16Z"/>
                <w:rFonts w:ascii="Calibri" w:cs="Calibri" w:eastAsia="Calibri" w:hAnsi="Calibri"/>
                <w:sz w:val="22"/>
                <w:szCs w:val="22"/>
                <w:rPrChange w:author="Assunta Sedia" w:id="24" w:date="2023-02-10T19:59:16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23" w:date="2023-02-10T19:59:16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rPrChange w:author="Assunta Sedia" w:id="24" w:date="2023-02-10T19:59:16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23" w:date="2023-02-10T19:59:16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24" w:date="2023-02-10T19:59:16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08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ins w:author="Assunta Sedia" w:id="25" w:date="2023-02-10T19:59:23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26" w:date="2023-02-10T19:59:23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           </w:t>
              </w:r>
            </w:ins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ins w:author="Assunta Sedia" w:id="27" w:date="2023-02-10T19:59:50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28" w:date="2023-02-10T19:59:50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ins w:author="Assunta Sedia" w:id="29" w:date="2023-02-10T19:59:54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30" w:date="2023-02-10T19:59:54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3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31" w:date="2023-02-10T19:59:58Z"/>
                <w:rFonts w:ascii="Calibri" w:cs="Calibri" w:eastAsia="Calibri" w:hAnsi="Calibri"/>
                <w:sz w:val="22"/>
                <w:szCs w:val="22"/>
                <w:rPrChange w:author="Assunta Sedia" w:id="32" w:date="2023-02-10T19:59:58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31" w:date="2023-02-10T19:59:58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31" w:date="2023-02-10T19:59:58Z"/>
                <w:rFonts w:ascii="Calibri" w:cs="Calibri" w:eastAsia="Calibri" w:hAnsi="Calibri"/>
                <w:sz w:val="22"/>
                <w:szCs w:val="22"/>
                <w:rPrChange w:author="Assunta Sedia" w:id="32" w:date="2023-02-10T19:59:58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31" w:date="2023-02-10T19:59:58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31" w:date="2023-02-10T19:59:58Z"/>
                <w:rFonts w:ascii="Calibri" w:cs="Calibri" w:eastAsia="Calibri" w:hAnsi="Calibri"/>
                <w:sz w:val="22"/>
                <w:szCs w:val="22"/>
                <w:rPrChange w:author="Assunta Sedia" w:id="32" w:date="2023-02-10T19:59:58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31" w:date="2023-02-10T19:59:58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31" w:date="2023-02-10T19:59:58Z"/>
                <w:rFonts w:ascii="Calibri" w:cs="Calibri" w:eastAsia="Calibri" w:hAnsi="Calibri"/>
                <w:sz w:val="22"/>
                <w:szCs w:val="22"/>
                <w:rPrChange w:author="Assunta Sedia" w:id="32" w:date="2023-02-10T19:59:58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31" w:date="2023-02-10T19:59:58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rPrChange w:author="Assunta Sedia" w:id="32" w:date="2023-02-10T19:59:58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31" w:date="2023-02-10T19:59:58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32" w:date="2023-02-10T19:59:58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4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33" w:date="2023-02-10T20:00:04Z"/>
                <w:rFonts w:ascii="Calibri" w:cs="Calibri" w:eastAsia="Calibri" w:hAnsi="Calibri"/>
                <w:sz w:val="22"/>
                <w:szCs w:val="22"/>
                <w:rPrChange w:author="Assunta Sedia" w:id="34" w:date="2023-02-10T20:00:04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33" w:date="2023-02-10T20:00:04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rPrChange w:author="Assunta Sedia" w:id="34" w:date="2023-02-10T20:00:04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33" w:date="2023-02-10T20:00:04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34" w:date="2023-02-10T20:00:04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1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35" w:date="2023-02-10T20:00:29Z"/>
                <w:rFonts w:ascii="Calibri" w:cs="Calibri" w:eastAsia="Calibri" w:hAnsi="Calibri"/>
                <w:sz w:val="22"/>
                <w:szCs w:val="22"/>
                <w:rPrChange w:author="Assunta Sedia" w:id="36" w:date="2023-02-10T20:00:29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35" w:date="2023-02-10T20:00:29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35" w:date="2023-02-10T20:00:29Z"/>
                <w:rFonts w:ascii="Calibri" w:cs="Calibri" w:eastAsia="Calibri" w:hAnsi="Calibri"/>
                <w:sz w:val="22"/>
                <w:szCs w:val="22"/>
                <w:rPrChange w:author="Assunta Sedia" w:id="36" w:date="2023-02-10T20:00:29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35" w:date="2023-02-10T20:00:29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35" w:date="2023-02-10T20:00:29Z"/>
                <w:rFonts w:ascii="Calibri" w:cs="Calibri" w:eastAsia="Calibri" w:hAnsi="Calibri"/>
                <w:sz w:val="22"/>
                <w:szCs w:val="22"/>
                <w:rPrChange w:author="Assunta Sedia" w:id="36" w:date="2023-02-10T20:00:29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35" w:date="2023-02-10T20:00:29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rPrChange w:author="Assunta Sedia" w:id="36" w:date="2023-02-10T20:00:29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35" w:date="2023-02-10T20:00:29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36" w:date="2023-02-10T20:00:29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37" w:date="2023-02-10T20:00:34Z"/>
                <w:rFonts w:ascii="Calibri" w:cs="Calibri" w:eastAsia="Calibri" w:hAnsi="Calibri"/>
                <w:sz w:val="22"/>
                <w:szCs w:val="22"/>
                <w:rPrChange w:author="Assunta Sedia" w:id="38" w:date="2023-02-10T20:00:34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37" w:date="2023-02-10T20:00:34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37" w:date="2023-02-10T20:00:34Z"/>
                <w:rFonts w:ascii="Calibri" w:cs="Calibri" w:eastAsia="Calibri" w:hAnsi="Calibri"/>
                <w:sz w:val="22"/>
                <w:szCs w:val="22"/>
                <w:rPrChange w:author="Assunta Sedia" w:id="38" w:date="2023-02-10T20:00:34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37" w:date="2023-02-10T20:00:34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rPrChange w:author="Assunta Sedia" w:id="38" w:date="2023-02-10T20:00:34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37" w:date="2023-02-10T20:00:34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38" w:date="2023-02-10T20:00:34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39" w:date="2023-02-10T20:00:40Z"/>
                <w:rFonts w:ascii="Calibri" w:cs="Calibri" w:eastAsia="Calibri" w:hAnsi="Calibri"/>
                <w:sz w:val="22"/>
                <w:szCs w:val="22"/>
                <w:rPrChange w:author="Assunta Sedia" w:id="40" w:date="2023-02-10T20:00:40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39" w:date="2023-02-10T20:00:40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39" w:date="2023-02-10T20:00:40Z"/>
                <w:rFonts w:ascii="Calibri" w:cs="Calibri" w:eastAsia="Calibri" w:hAnsi="Calibri"/>
                <w:sz w:val="22"/>
                <w:szCs w:val="22"/>
                <w:rPrChange w:author="Assunta Sedia" w:id="40" w:date="2023-02-10T20:00:40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39" w:date="2023-02-10T20:00:40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39" w:date="2023-02-10T20:00:40Z"/>
                <w:rFonts w:ascii="Calibri" w:cs="Calibri" w:eastAsia="Calibri" w:hAnsi="Calibri"/>
                <w:sz w:val="22"/>
                <w:szCs w:val="22"/>
                <w:rPrChange w:author="Assunta Sedia" w:id="40" w:date="2023-02-10T20:00:40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39" w:date="2023-02-10T20:00:40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40" w:date="2023-02-10T20:00:40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X</w:t>
              </w:r>
            </w:ins>
          </w:p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39" w:date="2023-02-10T20:00:40Z"/>
                <w:rFonts w:ascii="Calibri" w:cs="Calibri" w:eastAsia="Calibri" w:hAnsi="Calibri"/>
                <w:sz w:val="22"/>
                <w:szCs w:val="22"/>
                <w:rPrChange w:author="Assunta Sedia" w:id="40" w:date="2023-02-10T20:00:40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39" w:date="2023-02-10T20:00:40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rPrChange w:author="Assunta Sedia" w:id="40" w:date="2023-02-10T20:00:40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  <w:pPrChange w:author="Assunta Sedia" w:id="0" w:date="2023-02-10T20:00:50Z">
                <w:pPr>
                  <w:keepNext w:val="0"/>
                  <w:keepLines w:val="0"/>
                  <w:pageBreakBefore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</w:pPr>
              </w:pPrChange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42" w:date="2023-02-10T20:01:45Z"/>
                <w:rFonts w:ascii="Calibri" w:cs="Calibri" w:eastAsia="Calibri" w:hAnsi="Calibri"/>
                <w:sz w:val="22"/>
                <w:szCs w:val="22"/>
                <w:rPrChange w:author="Assunta Sedia" w:id="43" w:date="2023-02-10T20:01:45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42" w:date="2023-02-10T20:01:45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42" w:date="2023-02-10T20:01:45Z"/>
                <w:rFonts w:ascii="Calibri" w:cs="Calibri" w:eastAsia="Calibri" w:hAnsi="Calibri"/>
                <w:sz w:val="22"/>
                <w:szCs w:val="22"/>
                <w:rPrChange w:author="Assunta Sedia" w:id="43" w:date="2023-02-10T20:01:45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42" w:date="2023-02-10T20:01:45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42" w:date="2023-02-10T20:01:45Z"/>
                <w:rFonts w:ascii="Calibri" w:cs="Calibri" w:eastAsia="Calibri" w:hAnsi="Calibri"/>
                <w:sz w:val="22"/>
                <w:szCs w:val="22"/>
                <w:rPrChange w:author="Assunta Sedia" w:id="43" w:date="2023-02-10T20:01:45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42" w:date="2023-02-10T20:01:45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rPrChange w:author="Assunta Sedia" w:id="43" w:date="2023-02-10T20:01:45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42" w:date="2023-02-10T20:01:45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43" w:date="2023-02-10T20:01:45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ns w:author="Assunta Sedia" w:id="44" w:date="2023-02-10T20:02:50Z"/>
                <w:rFonts w:ascii="Calibri" w:cs="Calibri" w:eastAsia="Calibri" w:hAnsi="Calibri"/>
                <w:sz w:val="22"/>
                <w:szCs w:val="22"/>
                <w:rPrChange w:author="Assunta Sedia" w:id="45" w:date="2023-02-10T20:02:50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44" w:date="2023-02-10T20:02:50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ns w:author="Assunta Sedia" w:id="44" w:date="2023-02-10T20:02:50Z"/>
                <w:rFonts w:ascii="Calibri" w:cs="Calibri" w:eastAsia="Calibri" w:hAnsi="Calibri"/>
                <w:sz w:val="22"/>
                <w:szCs w:val="22"/>
                <w:rPrChange w:author="Assunta Sedia" w:id="45" w:date="2023-02-10T20:02:50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44" w:date="2023-02-10T20:02:50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ns w:author="Assunta Sedia" w:id="44" w:date="2023-02-10T20:02:50Z"/>
                <w:rFonts w:ascii="Calibri" w:cs="Calibri" w:eastAsia="Calibri" w:hAnsi="Calibri"/>
                <w:sz w:val="22"/>
                <w:szCs w:val="22"/>
                <w:rPrChange w:author="Assunta Sedia" w:id="45" w:date="2023-02-10T20:02:50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44" w:date="2023-02-10T20:02:50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ns w:author="Assunta Sedia" w:id="44" w:date="2023-02-10T20:02:50Z"/>
                <w:rFonts w:ascii="Calibri" w:cs="Calibri" w:eastAsia="Calibri" w:hAnsi="Calibri"/>
                <w:sz w:val="22"/>
                <w:szCs w:val="22"/>
                <w:rPrChange w:author="Assunta Sedia" w:id="45" w:date="2023-02-10T20:02:50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44" w:date="2023-02-10T20:02:50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45" w:date="2023-02-10T20:02:50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          </w:t>
              </w:r>
            </w:ins>
          </w:p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rPrChange w:author="Assunta Sedia" w:id="45" w:date="2023-02-10T20:02:50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46" w:date="2023-02-10T20:01:52Z"/>
                <w:rFonts w:ascii="Calibri" w:cs="Calibri" w:eastAsia="Calibri" w:hAnsi="Calibri"/>
                <w:sz w:val="22"/>
                <w:szCs w:val="22"/>
                <w:rPrChange w:author="Assunta Sedia" w:id="47" w:date="2023-02-10T20:01:52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46" w:date="2023-02-10T20:01:52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46" w:date="2023-02-10T20:01:52Z"/>
                <w:rFonts w:ascii="Calibri" w:cs="Calibri" w:eastAsia="Calibri" w:hAnsi="Calibri"/>
                <w:sz w:val="22"/>
                <w:szCs w:val="22"/>
                <w:rPrChange w:author="Assunta Sedia" w:id="47" w:date="2023-02-10T20:01:52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46" w:date="2023-02-10T20:01:52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46" w:date="2023-02-10T20:01:52Z"/>
                <w:rFonts w:ascii="Calibri" w:cs="Calibri" w:eastAsia="Calibri" w:hAnsi="Calibri"/>
                <w:sz w:val="22"/>
                <w:szCs w:val="22"/>
                <w:rPrChange w:author="Assunta Sedia" w:id="47" w:date="2023-02-10T20:01:52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46" w:date="2023-02-10T20:01:52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rPrChange w:author="Assunta Sedia" w:id="47" w:date="2023-02-10T20:01:52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46" w:date="2023-02-10T20:01:52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47" w:date="2023-02-10T20:01:52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ns w:author="Assunta Sedia" w:id="48" w:date="2023-02-10T20:03:07Z"/>
                <w:rFonts w:ascii="Calibri" w:cs="Calibri" w:eastAsia="Calibri" w:hAnsi="Calibri"/>
                <w:sz w:val="22"/>
                <w:szCs w:val="22"/>
                <w:rPrChange w:author="Assunta Sedia" w:id="49" w:date="2023-02-10T20:03:07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48" w:date="2023-02-10T20:03:07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rPrChange w:author="Assunta Sedia" w:id="49" w:date="2023-02-10T20:03:07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48" w:date="2023-02-10T20:03:07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49" w:date="2023-02-10T20:03:07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           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50" w:date="2023-02-10T20:01:58Z"/>
                <w:rFonts w:ascii="Calibri" w:cs="Calibri" w:eastAsia="Calibri" w:hAnsi="Calibri"/>
                <w:sz w:val="22"/>
                <w:szCs w:val="22"/>
                <w:rPrChange w:author="Assunta Sedia" w:id="51" w:date="2023-02-10T20:01:58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50" w:date="2023-02-10T20:01:58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rPrChange w:author="Assunta Sedia" w:id="51" w:date="2023-02-10T20:01:58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50" w:date="2023-02-10T20:01:58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51" w:date="2023-02-10T20:01:58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ins w:author="Assunta Sedia" w:id="52" w:date="2023-02-10T20:03:15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53" w:date="2023-02-10T20:03:15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54" w:date="2023-02-10T20:02:05Z"/>
                <w:rFonts w:ascii="Calibri" w:cs="Calibri" w:eastAsia="Calibri" w:hAnsi="Calibri"/>
                <w:sz w:val="22"/>
                <w:szCs w:val="22"/>
                <w:rPrChange w:author="Assunta Sedia" w:id="55" w:date="2023-02-10T20:02:05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54" w:date="2023-02-10T20:02:05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54" w:date="2023-02-10T20:02:05Z"/>
                <w:rFonts w:ascii="Calibri" w:cs="Calibri" w:eastAsia="Calibri" w:hAnsi="Calibri"/>
                <w:sz w:val="22"/>
                <w:szCs w:val="22"/>
                <w:rPrChange w:author="Assunta Sedia" w:id="55" w:date="2023-02-10T20:02:05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54" w:date="2023-02-10T20:02:05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55" w:date="2023-02-10T20:02:05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X</w:t>
              </w:r>
            </w:ins>
          </w:p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rPrChange w:author="Assunta Sedia" w:id="55" w:date="2023-02-10T20:02:05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  <w:pPrChange w:author="Assunta Sedia" w:id="0" w:date="2023-02-10T20:02:11Z">
                <w:pPr>
                  <w:keepNext w:val="0"/>
                  <w:keepLines w:val="0"/>
                  <w:pageBreakBefore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</w:pPr>
              </w:pPrChange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ns w:author="Assunta Sedia" w:id="57" w:date="2023-02-10T20:03:19Z"/>
                <w:rFonts w:ascii="Calibri" w:cs="Calibri" w:eastAsia="Calibri" w:hAnsi="Calibri"/>
                <w:sz w:val="22"/>
                <w:szCs w:val="22"/>
                <w:rPrChange w:author="Assunta Sedia" w:id="58" w:date="2023-02-10T20:03:19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57" w:date="2023-02-10T20:03:19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ns w:author="Assunta Sedia" w:id="57" w:date="2023-02-10T20:03:19Z"/>
                <w:rFonts w:ascii="Calibri" w:cs="Calibri" w:eastAsia="Calibri" w:hAnsi="Calibri"/>
                <w:sz w:val="22"/>
                <w:szCs w:val="22"/>
                <w:rPrChange w:author="Assunta Sedia" w:id="58" w:date="2023-02-10T20:03:19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57" w:date="2023-02-10T20:03:19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ns w:author="Assunta Sedia" w:id="57" w:date="2023-02-10T20:03:19Z"/>
                <w:rFonts w:ascii="Calibri" w:cs="Calibri" w:eastAsia="Calibri" w:hAnsi="Calibri"/>
                <w:sz w:val="22"/>
                <w:szCs w:val="22"/>
                <w:rPrChange w:author="Assunta Sedia" w:id="58" w:date="2023-02-10T20:03:19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57" w:date="2023-02-10T20:03:19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rPrChange w:author="Assunta Sedia" w:id="58" w:date="2023-02-10T20:03:19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57" w:date="2023-02-10T20:03:19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58" w:date="2023-02-10T20:03:19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           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59" w:date="2023-02-10T20:02:26Z"/>
                <w:rFonts w:ascii="Calibri" w:cs="Calibri" w:eastAsia="Calibri" w:hAnsi="Calibri"/>
                <w:sz w:val="22"/>
                <w:szCs w:val="22"/>
                <w:rPrChange w:author="Assunta Sedia" w:id="60" w:date="2023-02-10T20:02:26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59" w:date="2023-02-10T20:02:26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59" w:date="2023-02-10T20:02:26Z"/>
                <w:rFonts w:ascii="Calibri" w:cs="Calibri" w:eastAsia="Calibri" w:hAnsi="Calibri"/>
                <w:sz w:val="22"/>
                <w:szCs w:val="22"/>
                <w:rPrChange w:author="Assunta Sedia" w:id="60" w:date="2023-02-10T20:02:26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59" w:date="2023-02-10T20:02:26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59" w:date="2023-02-10T20:02:26Z"/>
                <w:rFonts w:ascii="Calibri" w:cs="Calibri" w:eastAsia="Calibri" w:hAnsi="Calibri"/>
                <w:sz w:val="22"/>
                <w:szCs w:val="22"/>
                <w:rPrChange w:author="Assunta Sedia" w:id="60" w:date="2023-02-10T20:02:26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59" w:date="2023-02-10T20:02:26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rPrChange w:author="Assunta Sedia" w:id="60" w:date="2023-02-10T20:02:26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59" w:date="2023-02-10T20:02:26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60" w:date="2023-02-10T20:02:26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61" w:date="2023-02-10T20:02:31Z"/>
                <w:rFonts w:ascii="Calibri" w:cs="Calibri" w:eastAsia="Calibri" w:hAnsi="Calibri"/>
                <w:sz w:val="22"/>
                <w:szCs w:val="22"/>
                <w:rPrChange w:author="Assunta Sedia" w:id="62" w:date="2023-02-10T20:02:31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61" w:date="2023-02-10T20:02:31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rPrChange w:author="Assunta Sedia" w:id="62" w:date="2023-02-10T20:02:31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61" w:date="2023-02-10T20:02:31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62" w:date="2023-02-10T20:02:31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ns w:author="Assunta Sedia" w:id="63" w:date="2023-02-10T20:03:52Z"/>
                <w:rFonts w:ascii="Calibri" w:cs="Calibri" w:eastAsia="Calibri" w:hAnsi="Calibri"/>
                <w:sz w:val="22"/>
                <w:szCs w:val="22"/>
                <w:rPrChange w:author="Assunta Sedia" w:id="64" w:date="2023-02-10T20:03:52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63" w:date="2023-02-10T20:03:52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ns w:author="Assunta Sedia" w:id="63" w:date="2023-02-10T20:03:52Z"/>
                <w:rFonts w:ascii="Calibri" w:cs="Calibri" w:eastAsia="Calibri" w:hAnsi="Calibri"/>
                <w:sz w:val="22"/>
                <w:szCs w:val="22"/>
                <w:rPrChange w:author="Assunta Sedia" w:id="64" w:date="2023-02-10T20:03:52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63" w:date="2023-02-10T20:03:52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ns w:author="Assunta Sedia" w:id="63" w:date="2023-02-10T20:03:52Z"/>
                <w:rFonts w:ascii="Calibri" w:cs="Calibri" w:eastAsia="Calibri" w:hAnsi="Calibri"/>
                <w:sz w:val="22"/>
                <w:szCs w:val="22"/>
                <w:rPrChange w:author="Assunta Sedia" w:id="64" w:date="2023-02-10T20:03:52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63" w:date="2023-02-10T20:03:52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rPrChange w:author="Assunta Sedia" w:id="64" w:date="2023-02-10T20:03:52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63" w:date="2023-02-10T20:03:52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64" w:date="2023-02-10T20:03:52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           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65" w:date="2023-02-10T20:02:41Z"/>
                <w:rFonts w:ascii="Calibri" w:cs="Calibri" w:eastAsia="Calibri" w:hAnsi="Calibri"/>
                <w:sz w:val="22"/>
                <w:szCs w:val="22"/>
                <w:rPrChange w:author="Assunta Sedia" w:id="66" w:date="2023-02-10T20:02:41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65" w:date="2023-02-10T20:02:41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65" w:date="2023-02-10T20:02:41Z"/>
                <w:rFonts w:ascii="Calibri" w:cs="Calibri" w:eastAsia="Calibri" w:hAnsi="Calibri"/>
                <w:sz w:val="22"/>
                <w:szCs w:val="22"/>
                <w:rPrChange w:author="Assunta Sedia" w:id="66" w:date="2023-02-10T20:02:41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65" w:date="2023-02-10T20:02:41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65" w:date="2023-02-10T20:02:41Z"/>
                <w:rFonts w:ascii="Calibri" w:cs="Calibri" w:eastAsia="Calibri" w:hAnsi="Calibri"/>
                <w:sz w:val="22"/>
                <w:szCs w:val="22"/>
                <w:rPrChange w:author="Assunta Sedia" w:id="66" w:date="2023-02-10T20:02:41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65" w:date="2023-02-10T20:02:41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rPrChange w:author="Assunta Sedia" w:id="66" w:date="2023-02-10T20:02:41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ns w:author="Assunta Sedia" w:id="67" w:date="2023-02-10T20:04:35Z"/>
                <w:rFonts w:ascii="Calibri" w:cs="Calibri" w:eastAsia="Calibri" w:hAnsi="Calibri"/>
                <w:sz w:val="22"/>
                <w:szCs w:val="22"/>
                <w:rPrChange w:author="Assunta Sedia" w:id="68" w:date="2023-02-10T20:04:35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67" w:date="2023-02-10T20:04:35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rPrChange w:author="Assunta Sedia" w:id="68" w:date="2023-02-10T20:04:35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67" w:date="2023-02-10T20:04:35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68" w:date="2023-02-10T20:04:35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           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8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ns w:author="Assunta Sedia" w:id="69" w:date="2023-02-10T20:04:49Z"/>
                <w:rFonts w:ascii="Calibri" w:cs="Calibri" w:eastAsia="Calibri" w:hAnsi="Calibri"/>
                <w:sz w:val="22"/>
                <w:szCs w:val="22"/>
                <w:rPrChange w:author="Assunta Sedia" w:id="70" w:date="2023-02-10T20:04:49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69" w:date="2023-02-10T20:04:49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ns w:author="Assunta Sedia" w:id="69" w:date="2023-02-10T20:04:49Z"/>
                <w:rFonts w:ascii="Calibri" w:cs="Calibri" w:eastAsia="Calibri" w:hAnsi="Calibri"/>
                <w:sz w:val="22"/>
                <w:szCs w:val="22"/>
                <w:rPrChange w:author="Assunta Sedia" w:id="70" w:date="2023-02-10T20:04:49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69" w:date="2023-02-10T20:04:49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ns w:author="Assunta Sedia" w:id="69" w:date="2023-02-10T20:04:49Z"/>
                <w:rFonts w:ascii="Calibri" w:cs="Calibri" w:eastAsia="Calibri" w:hAnsi="Calibri"/>
                <w:sz w:val="22"/>
                <w:szCs w:val="22"/>
                <w:rPrChange w:author="Assunta Sedia" w:id="70" w:date="2023-02-10T20:04:49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69" w:date="2023-02-10T20:04:49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rPrChange w:author="Assunta Sedia" w:id="70" w:date="2023-02-10T20:04:49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69" w:date="2023-02-10T20:04:49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70" w:date="2023-02-10T20:04:49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            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71" w:date="2023-02-10T20:05:06Z"/>
                <w:rFonts w:ascii="Calibri" w:cs="Calibri" w:eastAsia="Calibri" w:hAnsi="Calibri"/>
                <w:sz w:val="22"/>
                <w:szCs w:val="22"/>
                <w:rPrChange w:author="Assunta Sedia" w:id="72" w:date="2023-02-10T20:05:06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71" w:date="2023-02-10T20:05:06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rPrChange w:author="Assunta Sedia" w:id="72" w:date="2023-02-10T20:05:06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  <w:pPrChange w:author="Assunta Sedia" w:id="0" w:date="2023-02-10T20:05:13Z">
                <w:pPr>
                  <w:keepNext w:val="0"/>
                  <w:keepLines w:val="0"/>
                  <w:pageBreakBefore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</w:pPr>
              </w:pPrChange>
            </w:pPr>
            <w:ins w:author="Assunta Sedia" w:id="71" w:date="2023-02-10T20:05:06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72" w:date="2023-02-10T20:05:06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            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74" w:date="2023-02-10T20:05:23Z"/>
                <w:rFonts w:ascii="Calibri" w:cs="Calibri" w:eastAsia="Calibri" w:hAnsi="Calibri"/>
                <w:sz w:val="22"/>
                <w:szCs w:val="22"/>
                <w:rPrChange w:author="Assunta Sedia" w:id="75" w:date="2023-02-10T20:05:23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74" w:date="2023-02-10T20:05:23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rPrChange w:author="Assunta Sedia" w:id="75" w:date="2023-02-10T20:05:23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  <w:pPrChange w:author="Assunta Sedia" w:id="0" w:date="2023-02-10T20:05:25Z">
                <w:pPr>
                  <w:keepNext w:val="0"/>
                  <w:keepLines w:val="0"/>
                  <w:pageBreakBefore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</w:pPr>
              </w:pPrChange>
            </w:pPr>
            <w:ins w:author="Assunta Sedia" w:id="74" w:date="2023-02-10T20:05:23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75" w:date="2023-02-10T20:05:23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            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77" w:date="2023-02-10T20:06:21Z"/>
                <w:rFonts w:ascii="Calibri" w:cs="Calibri" w:eastAsia="Calibri" w:hAnsi="Calibri"/>
                <w:sz w:val="22"/>
                <w:szCs w:val="22"/>
                <w:rPrChange w:author="Assunta Sedia" w:id="78" w:date="2023-02-10T20:06:21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77" w:date="2023-02-10T20:06:21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rPrChange w:author="Assunta Sedia" w:id="78" w:date="2023-02-10T20:06:21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77" w:date="2023-02-10T20:06:21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78" w:date="2023-02-10T20:06:21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79" w:date="2023-02-10T20:05:45Z"/>
                <w:rFonts w:ascii="Calibri" w:cs="Calibri" w:eastAsia="Calibri" w:hAnsi="Calibri"/>
                <w:sz w:val="22"/>
                <w:szCs w:val="22"/>
                <w:rPrChange w:author="Assunta Sedia" w:id="80" w:date="2023-02-10T20:05:45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79" w:date="2023-02-10T20:05:45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rPrChange w:author="Assunta Sedia" w:id="80" w:date="2023-02-10T20:05:45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79" w:date="2023-02-10T20:05:45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80" w:date="2023-02-10T20:05:45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ins w:author="Assunta Sedia" w:id="81" w:date="2023-02-10T20:06:17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82" w:date="2023-02-10T20:06:17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</w:p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ins w:author="Assunta Sedia" w:id="83" w:date="2023-02-10T20:05:50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84" w:date="2023-02-10T20:05:50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85" w:date="2023-02-10T20:06:02Z"/>
                <w:rFonts w:ascii="Calibri" w:cs="Calibri" w:eastAsia="Calibri" w:hAnsi="Calibri"/>
                <w:sz w:val="22"/>
                <w:szCs w:val="22"/>
                <w:rPrChange w:author="Assunta Sedia" w:id="86" w:date="2023-02-10T20:06:02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85" w:date="2023-02-10T20:06:02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85" w:date="2023-02-10T20:06:02Z"/>
                <w:rFonts w:ascii="Calibri" w:cs="Calibri" w:eastAsia="Calibri" w:hAnsi="Calibri"/>
                <w:sz w:val="22"/>
                <w:szCs w:val="22"/>
                <w:rPrChange w:author="Assunta Sedia" w:id="86" w:date="2023-02-10T20:06:02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85" w:date="2023-02-10T20:06:02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85" w:date="2023-02-10T20:06:02Z"/>
                <w:rFonts w:ascii="Calibri" w:cs="Calibri" w:eastAsia="Calibri" w:hAnsi="Calibri"/>
                <w:sz w:val="22"/>
                <w:szCs w:val="22"/>
                <w:rPrChange w:author="Assunta Sedia" w:id="86" w:date="2023-02-10T20:06:02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85" w:date="2023-02-10T20:06:02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rPrChange w:author="Assunta Sedia" w:id="86" w:date="2023-02-10T20:06:02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85" w:date="2023-02-10T20:06:02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86" w:date="2023-02-10T20:06:02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87" w:date="2023-02-10T20:06:51Z"/>
                <w:rFonts w:ascii="Calibri" w:cs="Calibri" w:eastAsia="Calibri" w:hAnsi="Calibri"/>
                <w:sz w:val="22"/>
                <w:szCs w:val="22"/>
                <w:rPrChange w:author="Assunta Sedia" w:id="88" w:date="2023-02-10T20:06:51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87" w:date="2023-02-10T20:06:51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87" w:date="2023-02-10T20:06:51Z"/>
                <w:rFonts w:ascii="Calibri" w:cs="Calibri" w:eastAsia="Calibri" w:hAnsi="Calibri"/>
                <w:sz w:val="22"/>
                <w:szCs w:val="22"/>
                <w:rPrChange w:author="Assunta Sedia" w:id="88" w:date="2023-02-10T20:06:51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87" w:date="2023-02-10T20:06:51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rPrChange w:author="Assunta Sedia" w:id="88" w:date="2023-02-10T20:06:51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87" w:date="2023-02-10T20:06:51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88" w:date="2023-02-10T20:06:51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ns w:author="Assunta Sedia" w:id="89" w:date="2023-02-10T20:06:58Z"/>
                <w:rFonts w:ascii="Calibri" w:cs="Calibri" w:eastAsia="Calibri" w:hAnsi="Calibri"/>
                <w:sz w:val="22"/>
                <w:szCs w:val="22"/>
                <w:rPrChange w:author="Assunta Sedia" w:id="90" w:date="2023-02-10T20:06:58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89" w:date="2023-02-10T20:06:58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rPrChange w:author="Assunta Sedia" w:id="90" w:date="2023-02-10T20:06:58Z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rPrChange>
              </w:rPr>
            </w:pPr>
            <w:ins w:author="Assunta Sedia" w:id="89" w:date="2023-02-10T20:06:58Z">
              <w:r w:rsidDel="00000000" w:rsidR="00000000" w:rsidRPr="00000000">
                <w:rPr>
                  <w:rFonts w:ascii="Calibri" w:cs="Calibri" w:eastAsia="Calibri" w:hAnsi="Calibri"/>
                  <w:sz w:val="22"/>
                  <w:szCs w:val="22"/>
                  <w:rtl w:val="0"/>
                  <w:rPrChange w:author="Assunta Sedia" w:id="90" w:date="2023-02-10T20:06:58Z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rPrChange>
                </w:rPr>
                <w:t xml:space="preserve">X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8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2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9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2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 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A6">
            <w:pPr>
              <w:spacing w:after="0" w:before="0" w:line="240" w:lineRule="auto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Numeri</w:t>
            </w:r>
          </w:p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9"/>
                <w:tab w:val="left" w:leader="none" w:pos="430"/>
              </w:tabs>
              <w:spacing w:after="0" w:before="3" w:line="235" w:lineRule="auto"/>
              <w:ind w:left="429" w:right="92" w:hanging="372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Contare oggetti in senso progressivo e regressivo e per salti di 2/3</w:t>
            </w:r>
          </w:p>
          <w:p w:rsidR="00000000" w:rsidDel="00000000" w:rsidP="00000000" w:rsidRDefault="00000000" w:rsidRPr="00000000" w14:paraId="000002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9"/>
                <w:tab w:val="left" w:leader="none" w:pos="430"/>
              </w:tabs>
              <w:spacing w:after="0" w:before="0" w:line="240" w:lineRule="auto"/>
              <w:ind w:left="429" w:right="115" w:hanging="372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Leggere e scrivere i numeri naturali riconoscendo il valore posizionale delle cifre; confrontarli e ordinarli, anche rappresentandoli sulla retta</w:t>
            </w:r>
          </w:p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9"/>
                <w:tab w:val="left" w:leader="none" w:pos="430"/>
              </w:tabs>
              <w:spacing w:after="0" w:before="229" w:line="240" w:lineRule="auto"/>
              <w:ind w:left="429" w:right="366" w:hanging="372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Eseguire addizioni, sottrazioni e moltiplicazioni mentalmente, in riga e in colonna</w:t>
            </w:r>
          </w:p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D">
            <w:pPr>
              <w:numPr>
                <w:ilvl w:val="0"/>
                <w:numId w:val="6"/>
              </w:numPr>
              <w:tabs>
                <w:tab w:val="left" w:leader="none" w:pos="429"/>
                <w:tab w:val="left" w:leader="none" w:pos="430"/>
              </w:tabs>
              <w:spacing w:after="0" w:before="0" w:line="240" w:lineRule="auto"/>
              <w:ind w:left="429" w:right="0" w:hanging="373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Rappresentare ed eseguire moltiplicazioni con schieramenti, con incroci, sulla linea dei numeri, come addizione ripetuta, in tabella, in colonna</w:t>
            </w:r>
          </w:p>
          <w:p w:rsidR="00000000" w:rsidDel="00000000" w:rsidP="00000000" w:rsidRDefault="00000000" w:rsidRPr="00000000" w14:paraId="000002AE">
            <w:pPr>
              <w:tabs>
                <w:tab w:val="left" w:leader="none" w:pos="429"/>
                <w:tab w:val="left" w:leader="none" w:pos="430"/>
              </w:tabs>
              <w:spacing w:after="0" w:before="0" w:line="240" w:lineRule="auto"/>
              <w:ind w:left="429" w:right="0" w:hanging="373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9"/>
                <w:tab w:val="left" w:leader="none" w:pos="430"/>
              </w:tabs>
              <w:spacing w:after="0" w:before="1" w:line="240" w:lineRule="auto"/>
              <w:ind w:left="429" w:right="466" w:hanging="372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Usare il linguaggio matematico per esprimere situazioni moltiplicative</w:t>
            </w:r>
          </w:p>
          <w:p w:rsidR="00000000" w:rsidDel="00000000" w:rsidP="00000000" w:rsidRDefault="00000000" w:rsidRPr="00000000" w14:paraId="000002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9"/>
                <w:tab w:val="left" w:leader="none" w:pos="430"/>
              </w:tabs>
              <w:spacing w:after="0" w:before="1" w:line="240" w:lineRule="auto"/>
              <w:ind w:left="429" w:right="466" w:hanging="372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9"/>
                <w:tab w:val="left" w:leader="none" w:pos="430"/>
              </w:tabs>
              <w:spacing w:after="0" w:before="0" w:line="273" w:lineRule="auto"/>
              <w:ind w:left="429" w:right="0" w:hanging="37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Memorizzare sequenze moltiplicative</w:t>
            </w:r>
          </w:p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9"/>
                <w:tab w:val="left" w:leader="none" w:pos="430"/>
              </w:tabs>
              <w:spacing w:after="0" w:before="0" w:line="273" w:lineRule="auto"/>
              <w:ind w:left="429" w:right="0" w:hanging="37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3">
            <w:pPr>
              <w:numPr>
                <w:ilvl w:val="0"/>
                <w:numId w:val="6"/>
              </w:numPr>
              <w:tabs>
                <w:tab w:val="left" w:leader="none" w:pos="429"/>
                <w:tab w:val="left" w:leader="none" w:pos="430"/>
              </w:tabs>
              <w:spacing w:after="0" w:before="1" w:line="240" w:lineRule="auto"/>
              <w:ind w:left="429" w:right="0" w:hanging="37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Riconoscere il ruolo dell’uno e dello zeroRiconoscere il concetto di doppio, triplo, quadruplo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9"/>
                <w:tab w:val="left" w:leader="none" w:pos="430"/>
              </w:tabs>
              <w:spacing w:after="0" w:before="1" w:line="240" w:lineRule="auto"/>
              <w:ind w:left="429" w:right="949" w:hanging="372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5">
            <w:pPr>
              <w:numPr>
                <w:ilvl w:val="0"/>
                <w:numId w:val="6"/>
              </w:numPr>
              <w:tabs>
                <w:tab w:val="left" w:leader="none" w:pos="429"/>
                <w:tab w:val="left" w:leader="none" w:pos="430"/>
              </w:tabs>
              <w:spacing w:after="0" w:before="1" w:line="240" w:lineRule="auto"/>
              <w:ind w:left="429" w:right="822" w:hanging="372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Riconoscere il concetto di divisione come contenenza, ripartizione e distribuzione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ans Narrow" w:cs="Liberation Sans Narrow" w:eastAsia="Liberation Sans Narrow" w:hAnsi="Liberation Sans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9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Spazio e Figure</w:t>
            </w:r>
          </w:p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0"/>
              </w:tabs>
              <w:spacing w:after="0" w:before="183" w:line="240" w:lineRule="auto"/>
              <w:ind w:left="389" w:right="347" w:hanging="28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la posizioni di oggetti e di persone nello spazio fisico</w:t>
            </w:r>
          </w:p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0"/>
              </w:tabs>
              <w:spacing w:after="0" w:before="183" w:line="240" w:lineRule="auto"/>
              <w:ind w:left="389" w:right="347" w:hanging="28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0"/>
              </w:tabs>
              <w:spacing w:after="0" w:before="1" w:line="240" w:lineRule="auto"/>
              <w:ind w:left="389" w:right="256" w:hanging="28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Collocare oggetti nello spazio secondo indicatori spaziali dati</w:t>
            </w:r>
          </w:p>
          <w:p w:rsidR="00000000" w:rsidDel="00000000" w:rsidP="00000000" w:rsidRDefault="00000000" w:rsidRPr="00000000" w14:paraId="000002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0"/>
              </w:tabs>
              <w:spacing w:after="0" w:before="1" w:line="235" w:lineRule="auto"/>
              <w:ind w:left="389" w:right="250" w:hanging="28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Descrivere un percorso e dare istruzioni a qualcuno perché compia un percorso desiderato</w:t>
            </w:r>
          </w:p>
          <w:p w:rsidR="00000000" w:rsidDel="00000000" w:rsidP="00000000" w:rsidRDefault="00000000" w:rsidRPr="00000000" w14:paraId="000002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0"/>
              </w:tabs>
              <w:spacing w:after="0" w:before="1" w:line="235" w:lineRule="auto"/>
              <w:ind w:left="389" w:right="250" w:hanging="28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0"/>
              </w:tabs>
              <w:spacing w:after="0" w:before="1" w:line="240" w:lineRule="auto"/>
              <w:ind w:left="109" w:right="571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Classificare i diversi tipi di linee </w:t>
            </w:r>
          </w:p>
          <w:p w:rsidR="00000000" w:rsidDel="00000000" w:rsidP="00000000" w:rsidRDefault="00000000" w:rsidRPr="00000000" w14:paraId="000002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0"/>
              </w:tabs>
              <w:spacing w:after="0" w:before="1" w:line="240" w:lineRule="auto"/>
              <w:ind w:left="109" w:right="571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0"/>
              </w:tabs>
              <w:spacing w:after="0" w:before="1" w:line="240" w:lineRule="auto"/>
              <w:ind w:left="109" w:right="571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Riconoscere, denominare e rappresentare le principali figure geometriche piane</w:t>
            </w:r>
          </w:p>
          <w:p w:rsidR="00000000" w:rsidDel="00000000" w:rsidP="00000000" w:rsidRDefault="00000000" w:rsidRPr="00000000" w14:paraId="000002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0"/>
              </w:tabs>
              <w:spacing w:after="0" w:before="1" w:line="240" w:lineRule="auto"/>
              <w:ind w:left="109" w:right="571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0"/>
              </w:tabs>
              <w:spacing w:after="0" w:before="1" w:line="240" w:lineRule="auto"/>
              <w:ind w:left="829" w:right="571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Relazioni Dati Previsioni</w:t>
            </w:r>
          </w:p>
          <w:p w:rsidR="00000000" w:rsidDel="00000000" w:rsidP="00000000" w:rsidRDefault="00000000" w:rsidRPr="00000000" w14:paraId="000002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9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0"/>
              </w:tabs>
              <w:spacing w:after="0" w:before="3" w:line="235" w:lineRule="auto"/>
              <w:ind w:left="389" w:right="134" w:hanging="28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Eseguire classificazioni di numeri, di figure, solide e piane, </w:t>
            </w:r>
          </w:p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0"/>
              </w:tabs>
              <w:spacing w:after="0" w:before="3" w:line="235" w:lineRule="auto"/>
              <w:ind w:left="389" w:right="134" w:hanging="28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0"/>
              </w:tabs>
              <w:spacing w:after="0" w:before="3" w:line="235" w:lineRule="auto"/>
              <w:ind w:left="389" w:right="134" w:hanging="28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Rappresentare le classificazioni con grafici ad albero, diagrammi di Carroll, diagrammi di Venn.</w:t>
            </w:r>
          </w:p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0"/>
              </w:tabs>
              <w:spacing w:after="0" w:before="3" w:line="235" w:lineRule="auto"/>
              <w:ind w:left="389" w:right="134" w:hanging="28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0"/>
              </w:tabs>
              <w:spacing w:after="0" w:before="3" w:line="235" w:lineRule="auto"/>
              <w:ind w:left="389" w:right="134" w:hanging="28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Raccogliere dati, organizzarli e rappresentarli con opportuni grafici</w:t>
            </w:r>
          </w:p>
          <w:p w:rsidR="00000000" w:rsidDel="00000000" w:rsidP="00000000" w:rsidRDefault="00000000" w:rsidRPr="00000000" w14:paraId="000002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0"/>
              </w:tabs>
              <w:spacing w:after="0" w:before="0" w:line="240" w:lineRule="auto"/>
              <w:ind w:left="389" w:right="142" w:hanging="332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0"/>
              </w:tabs>
              <w:spacing w:after="0" w:before="0" w:line="240" w:lineRule="auto"/>
              <w:ind w:left="777" w:right="142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0"/>
              </w:tabs>
              <w:spacing w:after="0" w:before="0" w:line="240" w:lineRule="auto"/>
              <w:ind w:left="777" w:right="142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4.Confrontare e misurare grandezze</w:t>
            </w:r>
          </w:p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0"/>
              </w:tabs>
              <w:spacing w:after="0" w:before="0" w:line="240" w:lineRule="auto"/>
              <w:ind w:left="57" w:right="142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0"/>
              </w:tabs>
              <w:spacing w:after="0" w:before="0" w:line="240" w:lineRule="auto"/>
              <w:ind w:left="720" w:right="142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5.Esplorare rappresentare e risolvere situazioni problematiche utilizzando opportune strategie di calcolo.</w:t>
            </w:r>
          </w:p>
          <w:p w:rsidR="00000000" w:rsidDel="00000000" w:rsidP="00000000" w:rsidRDefault="00000000" w:rsidRPr="00000000" w14:paraId="000002C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F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0"/>
              </w:tabs>
              <w:spacing w:after="0" w:before="3" w:line="235" w:lineRule="auto"/>
              <w:ind w:left="389" w:right="134" w:hanging="28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2">
            <w:pPr>
              <w:spacing w:after="0" w:before="0" w:lineRule="auto"/>
              <w:ind w:left="429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3">
            <w:pPr>
              <w:ind w:left="429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spacing w:after="0" w:before="0" w:line="276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Didattica esperienziale</w:t>
            </w:r>
          </w:p>
          <w:p w:rsidR="00000000" w:rsidDel="00000000" w:rsidP="00000000" w:rsidRDefault="00000000" w:rsidRPr="00000000" w14:paraId="000002D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spacing w:after="0" w:before="0" w:line="276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Cooperative learning</w:t>
            </w:r>
          </w:p>
          <w:p w:rsidR="00000000" w:rsidDel="00000000" w:rsidP="00000000" w:rsidRDefault="00000000" w:rsidRPr="00000000" w14:paraId="000002D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Lezione dialogata</w:t>
            </w:r>
          </w:p>
          <w:p w:rsidR="00000000" w:rsidDel="00000000" w:rsidP="00000000" w:rsidRDefault="00000000" w:rsidRPr="00000000" w14:paraId="000002D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Didattica laboratoriale</w:t>
            </w:r>
          </w:p>
          <w:p w:rsidR="00000000" w:rsidDel="00000000" w:rsidP="00000000" w:rsidRDefault="00000000" w:rsidRPr="00000000" w14:paraId="000002D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Esercitazioni individuali, guidate e graduate.  </w:t>
            </w:r>
          </w:p>
        </w:tc>
        <w:tc>
          <w:tcPr>
            <w:gridSpan w:val="3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E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2DF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Sussidi audiovisivi</w:t>
            </w:r>
          </w:p>
          <w:p w:rsidR="00000000" w:rsidDel="00000000" w:rsidP="00000000" w:rsidRDefault="00000000" w:rsidRPr="00000000" w14:paraId="000002E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Supporti multimediali</w:t>
            </w:r>
          </w:p>
          <w:p w:rsidR="00000000" w:rsidDel="00000000" w:rsidP="00000000" w:rsidRDefault="00000000" w:rsidRPr="00000000" w14:paraId="000002E1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Cartelloni</w:t>
            </w:r>
          </w:p>
          <w:p w:rsidR="00000000" w:rsidDel="00000000" w:rsidP="00000000" w:rsidRDefault="00000000" w:rsidRPr="00000000" w14:paraId="000002E2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Materiale di vario genere</w:t>
            </w:r>
          </w:p>
          <w:p w:rsidR="00000000" w:rsidDel="00000000" w:rsidP="00000000" w:rsidRDefault="00000000" w:rsidRPr="00000000" w14:paraId="000002E3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Conversazione</w:t>
            </w:r>
          </w:p>
          <w:p w:rsidR="00000000" w:rsidDel="00000000" w:rsidP="00000000" w:rsidRDefault="00000000" w:rsidRPr="00000000" w14:paraId="000002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2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Almeno una verifica al bimestre orale e/o scritta per ogni nucleo tematico</w:t>
            </w:r>
          </w:p>
          <w:p w:rsidR="00000000" w:rsidDel="00000000" w:rsidP="00000000" w:rsidRDefault="00000000" w:rsidRPr="00000000" w14:paraId="000002EA">
            <w:pPr>
              <w:keepNext w:val="0"/>
              <w:keepLines w:val="0"/>
              <w:widowControl w:val="0"/>
              <w:spacing w:after="0" w:before="0" w:line="240" w:lineRule="auto"/>
              <w:ind w:left="72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B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Ulteriori prove di recupero qualora se ne presenti la necessità</w:t>
            </w:r>
          </w:p>
          <w:p w:rsidR="00000000" w:rsidDel="00000000" w:rsidP="00000000" w:rsidRDefault="00000000" w:rsidRPr="00000000" w14:paraId="000002EC">
            <w:pPr>
              <w:numPr>
                <w:ilvl w:val="0"/>
                <w:numId w:val="1"/>
              </w:numPr>
              <w:spacing w:after="0" w:before="240" w:line="240" w:lineRule="auto"/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Prove scritte con risposte aperte o a scelta multipla</w:t>
            </w:r>
          </w:p>
          <w:p w:rsidR="00000000" w:rsidDel="00000000" w:rsidP="00000000" w:rsidRDefault="00000000" w:rsidRPr="00000000" w14:paraId="000002ED">
            <w:pPr>
              <w:numPr>
                <w:ilvl w:val="0"/>
                <w:numId w:val="1"/>
              </w:numPr>
              <w:spacing w:after="0" w:before="240" w:line="240" w:lineRule="auto"/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Verifiche orali</w:t>
            </w:r>
          </w:p>
          <w:p w:rsidR="00000000" w:rsidDel="00000000" w:rsidP="00000000" w:rsidRDefault="00000000" w:rsidRPr="00000000" w14:paraId="000002EE">
            <w:pPr>
              <w:numPr>
                <w:ilvl w:val="0"/>
                <w:numId w:val="1"/>
              </w:numPr>
              <w:spacing w:after="0" w:before="240" w:line="240" w:lineRule="auto"/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Compito di realtà e compito autentico.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F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0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1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2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3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4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5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6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7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8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9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A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B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C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D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E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F">
            <w:pPr>
              <w:spacing w:after="0" w:before="24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86.999999999998" w:type="dxa"/>
        <w:jc w:val="left"/>
        <w:tblInd w:w="-54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di base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 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08">
            <w:pPr>
              <w:numPr>
                <w:ilvl w:val="0"/>
                <w:numId w:val="2"/>
              </w:numPr>
              <w:ind w:left="720" w:hanging="36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9">
            <w:pPr>
              <w:widowControl w:val="0"/>
              <w:numPr>
                <w:ilvl w:val="0"/>
                <w:numId w:val="7"/>
              </w:numPr>
              <w:shd w:fill="ffffff" w:val="clear"/>
              <w:spacing w:after="0" w:before="0" w:line="240" w:lineRule="auto"/>
              <w:ind w:left="36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L'alunno si muove con sicurezza nel calcolo fino a 100.</w:t>
            </w:r>
          </w:p>
          <w:p w:rsidR="00000000" w:rsidDel="00000000" w:rsidP="00000000" w:rsidRDefault="00000000" w:rsidRPr="00000000" w14:paraId="0000030A">
            <w:pPr>
              <w:widowControl w:val="0"/>
              <w:numPr>
                <w:ilvl w:val="0"/>
                <w:numId w:val="7"/>
              </w:numPr>
              <w:shd w:fill="ffffff" w:val="clear"/>
              <w:spacing w:after="0" w:before="0" w:line="240" w:lineRule="auto"/>
              <w:ind w:left="36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Padroneggia le diverse rappresentazioni e stima la grandezza di un numero.</w:t>
            </w:r>
          </w:p>
          <w:p w:rsidR="00000000" w:rsidDel="00000000" w:rsidP="00000000" w:rsidRDefault="00000000" w:rsidRPr="00000000" w14:paraId="0000030B">
            <w:pPr>
              <w:widowControl w:val="0"/>
              <w:numPr>
                <w:ilvl w:val="0"/>
                <w:numId w:val="7"/>
              </w:numPr>
              <w:shd w:fill="ffffff" w:val="clear"/>
              <w:spacing w:after="0" w:before="0" w:line="240" w:lineRule="auto"/>
              <w:ind w:left="36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Esegue operazioni con i numeri naturali.</w:t>
            </w:r>
          </w:p>
          <w:p w:rsidR="00000000" w:rsidDel="00000000" w:rsidP="00000000" w:rsidRDefault="00000000" w:rsidRPr="00000000" w14:paraId="0000030C">
            <w:pPr>
              <w:widowControl w:val="0"/>
              <w:numPr>
                <w:ilvl w:val="0"/>
                <w:numId w:val="7"/>
              </w:numPr>
              <w:shd w:fill="ffffff" w:val="clear"/>
              <w:spacing w:after="0" w:before="0" w:line="240" w:lineRule="auto"/>
              <w:ind w:left="36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Conosce i termini specifici delle 4 operazioni.</w:t>
            </w:r>
          </w:p>
          <w:p w:rsidR="00000000" w:rsidDel="00000000" w:rsidP="00000000" w:rsidRDefault="00000000" w:rsidRPr="00000000" w14:paraId="0000030D">
            <w:pPr>
              <w:widowControl w:val="0"/>
              <w:numPr>
                <w:ilvl w:val="0"/>
                <w:numId w:val="7"/>
              </w:numPr>
              <w:shd w:fill="ffffff" w:val="clear"/>
              <w:spacing w:after="0" w:before="0" w:line="240" w:lineRule="auto"/>
              <w:ind w:left="36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Verbalizza le procedure di calcolo.</w:t>
            </w:r>
          </w:p>
          <w:p w:rsidR="00000000" w:rsidDel="00000000" w:rsidP="00000000" w:rsidRDefault="00000000" w:rsidRPr="00000000" w14:paraId="0000030E">
            <w:pPr>
              <w:widowControl w:val="0"/>
              <w:numPr>
                <w:ilvl w:val="0"/>
                <w:numId w:val="7"/>
              </w:numPr>
              <w:shd w:fill="ffffff" w:val="clear"/>
              <w:spacing w:after="0" w:before="0" w:line="240" w:lineRule="auto"/>
              <w:ind w:left="36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Comprende che l'addizione e la sottrazione, la moltiplicazione e la divisione sono operazioni inverse e reciproche.</w:t>
            </w:r>
          </w:p>
          <w:p w:rsidR="00000000" w:rsidDel="00000000" w:rsidP="00000000" w:rsidRDefault="00000000" w:rsidRPr="00000000" w14:paraId="0000030F">
            <w:pPr>
              <w:widowControl w:val="0"/>
              <w:numPr>
                <w:ilvl w:val="0"/>
                <w:numId w:val="7"/>
              </w:numPr>
              <w:shd w:fill="ffffff" w:val="clear"/>
              <w:spacing w:after="0" w:before="0" w:line="240" w:lineRule="auto"/>
              <w:ind w:left="36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Comprende che la moltiplicazione è un'addizione ripetuta e un prodotto cartesiano.</w:t>
            </w:r>
          </w:p>
          <w:p w:rsidR="00000000" w:rsidDel="00000000" w:rsidP="00000000" w:rsidRDefault="00000000" w:rsidRPr="00000000" w14:paraId="00000310">
            <w:pPr>
              <w:widowControl w:val="0"/>
              <w:numPr>
                <w:ilvl w:val="0"/>
                <w:numId w:val="7"/>
              </w:numPr>
              <w:shd w:fill="ffffff" w:val="clear"/>
              <w:spacing w:after="0" w:before="0" w:line="240" w:lineRule="auto"/>
              <w:ind w:left="36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Riconosce se una quantità è divisa o no in parti uguali in situazioni concrete.</w:t>
            </w:r>
          </w:p>
          <w:p w:rsidR="00000000" w:rsidDel="00000000" w:rsidP="00000000" w:rsidRDefault="00000000" w:rsidRPr="00000000" w14:paraId="00000311">
            <w:pPr>
              <w:widowControl w:val="0"/>
              <w:numPr>
                <w:ilvl w:val="0"/>
                <w:numId w:val="7"/>
              </w:numPr>
              <w:shd w:fill="ffffff" w:val="clear"/>
              <w:spacing w:after="0" w:before="0" w:line="240" w:lineRule="auto"/>
              <w:ind w:left="36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Riconosce e risolve problemi in contesti diversi valutando le informazioni e spiega il procedimento.</w:t>
            </w:r>
          </w:p>
          <w:p w:rsidR="00000000" w:rsidDel="00000000" w:rsidP="00000000" w:rsidRDefault="00000000" w:rsidRPr="00000000" w14:paraId="00000312">
            <w:pPr>
              <w:widowControl w:val="0"/>
              <w:numPr>
                <w:ilvl w:val="0"/>
                <w:numId w:val="7"/>
              </w:numPr>
              <w:shd w:fill="ffffff" w:val="clear"/>
              <w:spacing w:after="0" w:before="0" w:line="240" w:lineRule="auto"/>
              <w:ind w:left="36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Usa correttamente gli indicatori spaziali per localizzare oggetti nello spazio e se stesso rispetto a punti di riferimento esterni</w:t>
            </w:r>
          </w:p>
          <w:p w:rsidR="00000000" w:rsidDel="00000000" w:rsidP="00000000" w:rsidRDefault="00000000" w:rsidRPr="00000000" w14:paraId="00000313">
            <w:pPr>
              <w:widowControl w:val="0"/>
              <w:numPr>
                <w:ilvl w:val="0"/>
                <w:numId w:val="7"/>
              </w:numPr>
              <w:shd w:fill="ffffff" w:val="clear"/>
              <w:spacing w:after="0" w:before="0" w:line="240" w:lineRule="auto"/>
              <w:ind w:left="36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Denomina e disegna semplici figure piane presenti nell'ambiente iniziando a definire alcune uguaglianze e differenze.</w:t>
            </w:r>
          </w:p>
          <w:p w:rsidR="00000000" w:rsidDel="00000000" w:rsidP="00000000" w:rsidRDefault="00000000" w:rsidRPr="00000000" w14:paraId="00000314">
            <w:pPr>
              <w:widowControl w:val="0"/>
              <w:numPr>
                <w:ilvl w:val="0"/>
                <w:numId w:val="7"/>
              </w:numPr>
              <w:shd w:fill="ffffff" w:val="clear"/>
              <w:spacing w:after="0" w:before="0" w:line="240" w:lineRule="auto"/>
              <w:ind w:left="36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Riconosce la simmetria in oggetti e figure.</w:t>
            </w:r>
          </w:p>
          <w:p w:rsidR="00000000" w:rsidDel="00000000" w:rsidP="00000000" w:rsidRDefault="00000000" w:rsidRPr="00000000" w14:paraId="00000315">
            <w:pPr>
              <w:numPr>
                <w:ilvl w:val="0"/>
                <w:numId w:val="2"/>
              </w:numPr>
              <w:spacing w:after="0" w:before="0" w:lineRule="auto"/>
              <w:ind w:left="720" w:hanging="360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In situazioni concrete, di una coppia di eventi intuisce e comincia ad argomentare qual è la più probabile, dando una prima quantificazionenei casi più semplici, oppure riconosce se si tratta di eventi ugualmente probabili.</w:t>
            </w:r>
          </w:p>
          <w:p w:rsidR="00000000" w:rsidDel="00000000" w:rsidP="00000000" w:rsidRDefault="00000000" w:rsidRPr="00000000" w14:paraId="00000316">
            <w:pPr>
              <w:widowControl w:val="0"/>
              <w:numPr>
                <w:ilvl w:val="0"/>
                <w:numId w:val="7"/>
              </w:numPr>
              <w:shd w:fill="ffffff" w:val="clear"/>
              <w:spacing w:after="0" w:before="0" w:line="240" w:lineRule="auto"/>
              <w:ind w:left="36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Riconosce e descrive  regolarità in una sequenza di numeri o di figure. </w:t>
            </w:r>
          </w:p>
          <w:p w:rsidR="00000000" w:rsidDel="00000000" w:rsidP="00000000" w:rsidRDefault="00000000" w:rsidRPr="00000000" w14:paraId="00000317">
            <w:pPr>
              <w:numPr>
                <w:ilvl w:val="0"/>
                <w:numId w:val="2"/>
              </w:numPr>
              <w:spacing w:after="0" w:before="0" w:lineRule="auto"/>
              <w:ind w:left="720" w:hanging="360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Usa l'orologio in contesti scolastici e non.</w:t>
            </w:r>
          </w:p>
          <w:p w:rsidR="00000000" w:rsidDel="00000000" w:rsidP="00000000" w:rsidRDefault="00000000" w:rsidRPr="00000000" w14:paraId="000003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</w:p>
          <w:p w:rsidR="00000000" w:rsidDel="00000000" w:rsidP="00000000" w:rsidRDefault="00000000" w:rsidRPr="00000000" w14:paraId="0000031A">
            <w:pPr>
              <w:numPr>
                <w:ilvl w:val="0"/>
                <w:numId w:val="3"/>
              </w:numPr>
              <w:spacing w:after="0" w:before="0" w:lineRule="auto"/>
              <w:ind w:left="720" w:hanging="360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Contare per uno e con intervalli diversi.</w:t>
            </w:r>
          </w:p>
          <w:p w:rsidR="00000000" w:rsidDel="00000000" w:rsidP="00000000" w:rsidRDefault="00000000" w:rsidRPr="00000000" w14:paraId="0000031B">
            <w:pPr>
              <w:widowControl w:val="0"/>
              <w:numPr>
                <w:ilvl w:val="0"/>
                <w:numId w:val="4"/>
              </w:numPr>
              <w:shd w:fill="ffffff" w:val="clear"/>
              <w:spacing w:after="0" w:before="0" w:line="240" w:lineRule="auto"/>
              <w:ind w:left="36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Leggere, scrivere e confrontare i numeri entro il 100 utilizzando i simboli &lt; &gt; =.</w:t>
            </w:r>
          </w:p>
          <w:p w:rsidR="00000000" w:rsidDel="00000000" w:rsidP="00000000" w:rsidRDefault="00000000" w:rsidRPr="00000000" w14:paraId="0000031C">
            <w:pPr>
              <w:widowControl w:val="0"/>
              <w:numPr>
                <w:ilvl w:val="0"/>
                <w:numId w:val="4"/>
              </w:numPr>
              <w:shd w:fill="ffffff" w:val="clear"/>
              <w:spacing w:after="0" w:before="0" w:line="240" w:lineRule="auto"/>
              <w:ind w:left="36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Ordinare i numeri sulla retta e su tabella quadrata.</w:t>
            </w:r>
          </w:p>
          <w:p w:rsidR="00000000" w:rsidDel="00000000" w:rsidP="00000000" w:rsidRDefault="00000000" w:rsidRPr="00000000" w14:paraId="0000031D">
            <w:pPr>
              <w:widowControl w:val="0"/>
              <w:numPr>
                <w:ilvl w:val="0"/>
                <w:numId w:val="4"/>
              </w:numPr>
              <w:shd w:fill="ffffff" w:val="clear"/>
              <w:spacing w:after="0" w:before="0" w:line="240" w:lineRule="auto"/>
              <w:ind w:left="36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Riconoscere i numeri pari dai numeri dispari.</w:t>
            </w:r>
          </w:p>
          <w:p w:rsidR="00000000" w:rsidDel="00000000" w:rsidP="00000000" w:rsidRDefault="00000000" w:rsidRPr="00000000" w14:paraId="0000031E">
            <w:pPr>
              <w:widowControl w:val="0"/>
              <w:numPr>
                <w:ilvl w:val="0"/>
                <w:numId w:val="4"/>
              </w:numPr>
              <w:shd w:fill="ffffff" w:val="clear"/>
              <w:spacing w:after="0" w:before="0" w:line="240" w:lineRule="auto"/>
              <w:ind w:left="36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Raggruppare in base 10 (con simboli grafici, sistema posizionale e simbologia convenzionale da-u).</w:t>
            </w:r>
          </w:p>
          <w:p w:rsidR="00000000" w:rsidDel="00000000" w:rsidP="00000000" w:rsidRDefault="00000000" w:rsidRPr="00000000" w14:paraId="0000031F">
            <w:pPr>
              <w:widowControl w:val="0"/>
              <w:numPr>
                <w:ilvl w:val="0"/>
                <w:numId w:val="4"/>
              </w:numPr>
              <w:shd w:fill="ffffff" w:val="clear"/>
              <w:spacing w:after="0" w:before="0" w:line="240" w:lineRule="auto"/>
              <w:ind w:left="36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Compore e scomporre i numeri.</w:t>
            </w:r>
          </w:p>
          <w:p w:rsidR="00000000" w:rsidDel="00000000" w:rsidP="00000000" w:rsidRDefault="00000000" w:rsidRPr="00000000" w14:paraId="00000320">
            <w:pPr>
              <w:widowControl w:val="0"/>
              <w:numPr>
                <w:ilvl w:val="0"/>
                <w:numId w:val="4"/>
              </w:numPr>
              <w:shd w:fill="ffffff" w:val="clear"/>
              <w:spacing w:after="0" w:before="0" w:line="240" w:lineRule="auto"/>
              <w:ind w:left="36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Comprendereil valore posizionale delle cifre.</w:t>
            </w:r>
          </w:p>
          <w:p w:rsidR="00000000" w:rsidDel="00000000" w:rsidP="00000000" w:rsidRDefault="00000000" w:rsidRPr="00000000" w14:paraId="00000321">
            <w:pPr>
              <w:widowControl w:val="0"/>
              <w:numPr>
                <w:ilvl w:val="0"/>
                <w:numId w:val="4"/>
              </w:numPr>
              <w:shd w:fill="ffffff" w:val="clear"/>
              <w:spacing w:after="0" w:before="0" w:line="240" w:lineRule="auto"/>
              <w:ind w:left="36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Eseguire addizioni e sottrazioni in riga.</w:t>
            </w:r>
          </w:p>
          <w:p w:rsidR="00000000" w:rsidDel="00000000" w:rsidP="00000000" w:rsidRDefault="00000000" w:rsidRPr="00000000" w14:paraId="00000322">
            <w:pPr>
              <w:widowControl w:val="0"/>
              <w:numPr>
                <w:ilvl w:val="0"/>
                <w:numId w:val="4"/>
              </w:numPr>
              <w:shd w:fill="ffffff" w:val="clear"/>
              <w:spacing w:after="0" w:before="0" w:line="240" w:lineRule="auto"/>
              <w:ind w:left="36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Acquisire tecniche per velocizzare il calcolo orale di addizioni e sottrazioni anche oltre il 20 (aggiungere e togliere decine, unità).</w:t>
            </w:r>
          </w:p>
          <w:p w:rsidR="00000000" w:rsidDel="00000000" w:rsidP="00000000" w:rsidRDefault="00000000" w:rsidRPr="00000000" w14:paraId="00000323">
            <w:pPr>
              <w:widowControl w:val="0"/>
              <w:numPr>
                <w:ilvl w:val="0"/>
                <w:numId w:val="4"/>
              </w:numPr>
              <w:shd w:fill="ffffff" w:val="clear"/>
              <w:spacing w:after="0" w:before="0" w:line="240" w:lineRule="auto"/>
              <w:ind w:left="36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Eseguire addizioni e sottrazioni in colonna (senza e con il cambio).</w:t>
            </w:r>
          </w:p>
          <w:p w:rsidR="00000000" w:rsidDel="00000000" w:rsidP="00000000" w:rsidRDefault="00000000" w:rsidRPr="00000000" w14:paraId="00000324">
            <w:pPr>
              <w:widowControl w:val="0"/>
              <w:numPr>
                <w:ilvl w:val="0"/>
                <w:numId w:val="4"/>
              </w:numPr>
              <w:shd w:fill="ffffff" w:val="clear"/>
              <w:spacing w:after="0" w:before="0" w:line="240" w:lineRule="auto"/>
              <w:ind w:left="36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Eseguire moltiplicazioni in riga.</w:t>
            </w:r>
          </w:p>
          <w:p w:rsidR="00000000" w:rsidDel="00000000" w:rsidP="00000000" w:rsidRDefault="00000000" w:rsidRPr="00000000" w14:paraId="00000325">
            <w:pPr>
              <w:numPr>
                <w:ilvl w:val="0"/>
                <w:numId w:val="3"/>
              </w:numPr>
              <w:spacing w:after="0" w:before="0" w:lineRule="auto"/>
              <w:ind w:left="720" w:hanging="360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Osservare oggetti per rilevare alcune proprietà misurabili.</w:t>
            </w:r>
          </w:p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27">
      <w:pPr>
        <w:tabs>
          <w:tab w:val="left" w:leader="none" w:pos="13125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1906" w:w="16838" w:orient="landscape"/>
      <w:pgMar w:bottom="1134" w:top="1134" w:left="1134" w:right="1417" w:header="0" w:footer="0"/>
      <w:pgNumType w:start="1"/>
      <w:sectPrChange w:author="Assunta Sedia" w:id="0" w:date="2023-02-10T20:07:40Z">
        <w:sectPr w:rsidR="000000" w:rsidDel="000000" w:rsidRPr="000000" w:rsidSect="000000">
          <w:pgMar w:bottom="1134" w:top="1134" w:left="1134" w:right="1417" w:header="0" w:footer="0"/>
          <w:pgNumType w:start="1"/>
          <w:pgSz w:h="11906" w:w="16838" w:orient="landscape"/>
        </w:sectPr>
      </w:sectPrChange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Arial"/>
  <w:font w:name="Calibri"/>
  <w:font w:name="Liberation Sans Narrow"/>
  <w:font w:name="Liberation Sans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2E">
    <w:pPr>
      <w:rPr>
        <w:ins w:author="Assunta Sedia" w:id="91" w:date="2023-02-10T20:07:40Z"/>
        <w:rPrChange w:author="Assunta Sedia" w:id="0" w:date="2023-02-10T20:07:40Z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</w:rPr>
        </w:rPrChange>
      </w:rPr>
    </w:pPr>
    <w:ins w:author="Assunta Sedia" w:id="91" w:date="2023-02-10T20:07:40Z">
      <w:r w:rsidDel="00000000" w:rsidR="00000000" w:rsidRPr="00000000">
        <w:rPr>
          <w:rtl w:val="0"/>
        </w:rPr>
      </w:r>
    </w:ins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"/>
      <w:lvlJc w:val="left"/>
      <w:pPr>
        <w:ind w:left="1080" w:hanging="360"/>
      </w:pPr>
      <w:rPr/>
    </w:lvl>
    <w:lvl w:ilvl="2">
      <w:start w:val="1"/>
      <w:numFmt w:val="bullet"/>
      <w:lvlText w:val="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"/>
      <w:lvlJc w:val="left"/>
      <w:pPr>
        <w:ind w:left="2160" w:hanging="360"/>
      </w:pPr>
      <w:rPr/>
    </w:lvl>
    <w:lvl w:ilvl="5">
      <w:start w:val="1"/>
      <w:numFmt w:val="bullet"/>
      <w:lvlText w:val="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"/>
      <w:lvlJc w:val="left"/>
      <w:pPr>
        <w:ind w:left="3240" w:hanging="360"/>
      </w:pPr>
      <w:rPr/>
    </w:lvl>
    <w:lvl w:ilvl="8">
      <w:start w:val="1"/>
      <w:numFmt w:val="bullet"/>
      <w:lvlText w:val=""/>
      <w:lvlJc w:val="left"/>
      <w:pPr>
        <w:ind w:left="3600" w:hanging="360"/>
      </w:pPr>
      <w:rPr/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decimal"/>
      <w:lvlText w:val="%1)"/>
      <w:lvlJc w:val="left"/>
      <w:pPr>
        <w:ind w:left="429" w:hanging="372.00000000000006"/>
      </w:pPr>
      <w:rPr/>
    </w:lvl>
    <w:lvl w:ilvl="1">
      <w:start w:val="1"/>
      <w:numFmt w:val="decimal"/>
      <w:lvlText w:val="%2)"/>
      <w:lvlJc w:val="left"/>
      <w:pPr>
        <w:ind w:left="863" w:hanging="372.00000000000006"/>
      </w:pPr>
      <w:rPr/>
    </w:lvl>
    <w:lvl w:ilvl="2">
      <w:start w:val="1"/>
      <w:numFmt w:val="decimal"/>
      <w:lvlText w:val="%3)"/>
      <w:lvlJc w:val="left"/>
      <w:pPr>
        <w:ind w:left="1306" w:hanging="372.0000000000001"/>
      </w:pPr>
      <w:rPr/>
    </w:lvl>
    <w:lvl w:ilvl="3">
      <w:start w:val="1"/>
      <w:numFmt w:val="decimal"/>
      <w:lvlText w:val="%4)"/>
      <w:lvlJc w:val="left"/>
      <w:pPr>
        <w:ind w:left="1749" w:hanging="372"/>
      </w:pPr>
      <w:rPr/>
    </w:lvl>
    <w:lvl w:ilvl="4">
      <w:start w:val="1"/>
      <w:numFmt w:val="decimal"/>
      <w:lvlText w:val="%5)"/>
      <w:lvlJc w:val="left"/>
      <w:pPr>
        <w:ind w:left="2193" w:hanging="371.9999999999998"/>
      </w:pPr>
      <w:rPr/>
    </w:lvl>
    <w:lvl w:ilvl="5">
      <w:start w:val="1"/>
      <w:numFmt w:val="decimal"/>
      <w:lvlText w:val="%6)"/>
      <w:lvlJc w:val="left"/>
      <w:pPr>
        <w:ind w:left="2636" w:hanging="371.99999999999955"/>
      </w:pPr>
      <w:rPr/>
    </w:lvl>
    <w:lvl w:ilvl="6">
      <w:start w:val="1"/>
      <w:numFmt w:val="decimal"/>
      <w:lvlText w:val="%7)"/>
      <w:lvlJc w:val="left"/>
      <w:pPr>
        <w:ind w:left="3079" w:hanging="372"/>
      </w:pPr>
      <w:rPr/>
    </w:lvl>
    <w:lvl w:ilvl="7">
      <w:start w:val="1"/>
      <w:numFmt w:val="decimal"/>
      <w:lvlText w:val="%8)"/>
      <w:lvlJc w:val="left"/>
      <w:pPr>
        <w:ind w:left="3523" w:hanging="372"/>
      </w:pPr>
      <w:rPr/>
    </w:lvl>
    <w:lvl w:ilvl="8">
      <w:start w:val="1"/>
      <w:numFmt w:val="decimal"/>
      <w:lvlText w:val="%9)"/>
      <w:lvlJc w:val="left"/>
      <w:pPr>
        <w:ind w:left="3966" w:hanging="371.99999999999955"/>
      </w:pPr>
      <w:rPr/>
    </w:lvl>
  </w:abstractNum>
  <w:abstractNum w:abstractNumId="7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9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10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440" w:hanging="360"/>
      </w:pPr>
      <w:rPr/>
    </w:lvl>
    <w:lvl w:ilvl="3">
      <w:start w:val="1"/>
      <w:numFmt w:val="decimal"/>
      <w:lvlText w:val="%4."/>
      <w:lvlJc w:val="left"/>
      <w:pPr>
        <w:ind w:left="1800" w:hanging="360"/>
      </w:pPr>
      <w:rPr/>
    </w:lvl>
    <w:lvl w:ilvl="4">
      <w:start w:val="1"/>
      <w:numFmt w:val="decimal"/>
      <w:lvlText w:val="%5."/>
      <w:lvlJc w:val="left"/>
      <w:pPr>
        <w:ind w:left="2160" w:hanging="360"/>
      </w:pPr>
      <w:rPr/>
    </w:lvl>
    <w:lvl w:ilvl="5">
      <w:start w:val="1"/>
      <w:numFmt w:val="decimal"/>
      <w:lvlText w:val="%6."/>
      <w:lvlJc w:val="left"/>
      <w:pPr>
        <w:ind w:left="2520" w:hanging="360"/>
      </w:pPr>
      <w:rPr/>
    </w:lvl>
    <w:lvl w:ilvl="6">
      <w:start w:val="1"/>
      <w:numFmt w:val="decimal"/>
      <w:lvlText w:val="%7."/>
      <w:lvlJc w:val="left"/>
      <w:pPr>
        <w:ind w:left="2880" w:hanging="360"/>
      </w:pPr>
      <w:rPr/>
    </w:lvl>
    <w:lvl w:ilvl="7">
      <w:start w:val="1"/>
      <w:numFmt w:val="decimal"/>
      <w:lvlText w:val="%8."/>
      <w:lvlJc w:val="left"/>
      <w:pPr>
        <w:ind w:left="3240" w:hanging="360"/>
      </w:pPr>
      <w:rPr/>
    </w:lvl>
    <w:lvl w:ilvl="8">
      <w:start w:val="1"/>
      <w:numFmt w:val="decimal"/>
      <w:lvlText w:val="%9."/>
      <w:lvlJc w:val="left"/>
      <w:pPr>
        <w:ind w:left="360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440" w:hanging="360"/>
      </w:pPr>
      <w:rPr/>
    </w:lvl>
    <w:lvl w:ilvl="3">
      <w:start w:val="1"/>
      <w:numFmt w:val="decimal"/>
      <w:lvlText w:val="%4."/>
      <w:lvlJc w:val="left"/>
      <w:pPr>
        <w:ind w:left="1800" w:hanging="360"/>
      </w:pPr>
      <w:rPr/>
    </w:lvl>
    <w:lvl w:ilvl="4">
      <w:start w:val="1"/>
      <w:numFmt w:val="decimal"/>
      <w:lvlText w:val="%5."/>
      <w:lvlJc w:val="left"/>
      <w:pPr>
        <w:ind w:left="2160" w:hanging="360"/>
      </w:pPr>
      <w:rPr/>
    </w:lvl>
    <w:lvl w:ilvl="5">
      <w:start w:val="1"/>
      <w:numFmt w:val="decimal"/>
      <w:lvlText w:val="%6."/>
      <w:lvlJc w:val="left"/>
      <w:pPr>
        <w:ind w:left="2520" w:hanging="360"/>
      </w:pPr>
      <w:rPr/>
    </w:lvl>
    <w:lvl w:ilvl="6">
      <w:start w:val="1"/>
      <w:numFmt w:val="decimal"/>
      <w:lvlText w:val="%7."/>
      <w:lvlJc w:val="left"/>
      <w:pPr>
        <w:ind w:left="2880" w:hanging="360"/>
      </w:pPr>
      <w:rPr/>
    </w:lvl>
    <w:lvl w:ilvl="7">
      <w:start w:val="1"/>
      <w:numFmt w:val="decimal"/>
      <w:lvlText w:val="%8."/>
      <w:lvlJc w:val="left"/>
      <w:pPr>
        <w:ind w:left="3240" w:hanging="360"/>
      </w:pPr>
      <w:rPr/>
    </w:lvl>
    <w:lvl w:ilvl="8">
      <w:start w:val="1"/>
      <w:numFmt w:val="decimal"/>
      <w:lvlText w:val="%9."/>
      <w:lvlJc w:val="left"/>
      <w:pPr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Times" w:cs="Times" w:eastAsia="Times" w:hAnsi="Times"/>
        <w:sz w:val="24"/>
        <w:szCs w:val="24"/>
        <w:lang w:val="it-IT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432" w:right="0" w:hanging="432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576" w:right="0" w:hanging="576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720" w:right="0" w:hanging="72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864" w:right="0" w:hanging="864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1152" w:right="0" w:hanging="1152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